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FC761">
      <w:pPr>
        <w:spacing w:line="360" w:lineRule="auto"/>
        <w:rPr>
          <w:rFonts w:ascii="仿宋_GB2312" w:eastAsia="仿宋_GB2312"/>
          <w:sz w:val="44"/>
          <w:szCs w:val="44"/>
        </w:rPr>
      </w:pPr>
    </w:p>
    <w:p w14:paraId="389D9F8A">
      <w:pPr>
        <w:spacing w:line="360" w:lineRule="auto"/>
        <w:rPr>
          <w:rFonts w:ascii="仿宋_GB2312" w:eastAsia="仿宋_GB2312"/>
          <w:sz w:val="44"/>
          <w:szCs w:val="44"/>
        </w:rPr>
      </w:pPr>
    </w:p>
    <w:p w14:paraId="068779ED">
      <w:pPr>
        <w:spacing w:line="360" w:lineRule="auto"/>
        <w:rPr>
          <w:rFonts w:ascii="仿宋_GB2312" w:eastAsia="仿宋_GB2312"/>
          <w:sz w:val="44"/>
          <w:szCs w:val="44"/>
        </w:rPr>
      </w:pPr>
    </w:p>
    <w:p w14:paraId="51696843">
      <w:pPr>
        <w:spacing w:line="360" w:lineRule="auto"/>
        <w:rPr>
          <w:rFonts w:ascii="仿宋_GB2312" w:eastAsia="仿宋_GB2312"/>
          <w:sz w:val="44"/>
          <w:szCs w:val="44"/>
        </w:rPr>
      </w:pPr>
    </w:p>
    <w:p w14:paraId="2365252E">
      <w:pPr>
        <w:numPr>
          <w:ins w:id="0" w:author="Unknown" w:date=""/>
        </w:numPr>
        <w:jc w:val="center"/>
        <w:rPr>
          <w:rFonts w:ascii="宋体" w:hAnsi="宋体"/>
          <w:sz w:val="44"/>
          <w:szCs w:val="44"/>
        </w:rPr>
      </w:pPr>
      <w:r>
        <w:rPr>
          <w:rFonts w:hint="eastAsia" w:ascii="宋体" w:hAnsi="宋体"/>
          <w:sz w:val="44"/>
          <w:szCs w:val="44"/>
        </w:rPr>
        <w:t>部门</w:t>
      </w:r>
      <w:r>
        <w:rPr>
          <w:rFonts w:ascii="宋体" w:hAnsi="宋体"/>
          <w:sz w:val="44"/>
          <w:szCs w:val="44"/>
        </w:rPr>
        <w:t>整体绩效</w:t>
      </w:r>
      <w:r>
        <w:rPr>
          <w:rFonts w:hint="eastAsia" w:ascii="宋体" w:hAnsi="宋体"/>
          <w:sz w:val="44"/>
          <w:szCs w:val="44"/>
        </w:rPr>
        <w:t>评价</w:t>
      </w:r>
      <w:r>
        <w:rPr>
          <w:rFonts w:ascii="宋体" w:hAnsi="宋体"/>
          <w:sz w:val="44"/>
          <w:szCs w:val="44"/>
        </w:rPr>
        <w:t>报告</w:t>
      </w:r>
    </w:p>
    <w:p w14:paraId="185568E7">
      <w:pPr>
        <w:spacing w:line="360" w:lineRule="auto"/>
        <w:rPr>
          <w:rFonts w:ascii="仿宋_GB2312" w:eastAsia="仿宋_GB2312"/>
          <w:sz w:val="32"/>
          <w:szCs w:val="32"/>
        </w:rPr>
      </w:pPr>
    </w:p>
    <w:p w14:paraId="729584D2">
      <w:pPr>
        <w:spacing w:line="360" w:lineRule="auto"/>
        <w:rPr>
          <w:rFonts w:ascii="仿宋_GB2312" w:eastAsia="仿宋_GB2312"/>
          <w:sz w:val="32"/>
          <w:szCs w:val="32"/>
        </w:rPr>
      </w:pPr>
    </w:p>
    <w:p w14:paraId="66B7EC73">
      <w:pPr>
        <w:spacing w:line="360" w:lineRule="auto"/>
        <w:rPr>
          <w:rFonts w:ascii="仿宋_GB2312" w:eastAsia="仿宋_GB2312"/>
          <w:sz w:val="32"/>
          <w:szCs w:val="32"/>
        </w:rPr>
      </w:pPr>
    </w:p>
    <w:p w14:paraId="7F5D765C">
      <w:pPr>
        <w:spacing w:line="360" w:lineRule="auto"/>
        <w:rPr>
          <w:rFonts w:ascii="仿宋_GB2312" w:eastAsia="仿宋_GB2312"/>
          <w:sz w:val="32"/>
          <w:szCs w:val="32"/>
        </w:rPr>
      </w:pPr>
    </w:p>
    <w:p w14:paraId="1F8B963A">
      <w:pPr>
        <w:spacing w:line="360" w:lineRule="auto"/>
        <w:rPr>
          <w:rFonts w:ascii="仿宋_GB2312" w:eastAsia="仿宋_GB2312"/>
          <w:sz w:val="32"/>
          <w:szCs w:val="32"/>
        </w:rPr>
      </w:pPr>
    </w:p>
    <w:p w14:paraId="14215DFD">
      <w:pPr>
        <w:spacing w:line="360" w:lineRule="auto"/>
        <w:rPr>
          <w:rFonts w:ascii="仿宋_GB2312" w:eastAsia="仿宋_GB2312"/>
          <w:sz w:val="32"/>
          <w:szCs w:val="32"/>
        </w:rPr>
      </w:pPr>
    </w:p>
    <w:p w14:paraId="0B8DB0C3">
      <w:pPr>
        <w:spacing w:line="360" w:lineRule="auto"/>
        <w:rPr>
          <w:rFonts w:ascii="仿宋_GB2312" w:eastAsia="仿宋_GB2312"/>
          <w:sz w:val="32"/>
          <w:szCs w:val="32"/>
        </w:rPr>
      </w:pPr>
    </w:p>
    <w:p w14:paraId="76E838D4">
      <w:pPr>
        <w:spacing w:line="360" w:lineRule="auto"/>
        <w:ind w:firstLine="1760" w:firstLineChars="550"/>
        <w:rPr>
          <w:rFonts w:ascii="仿宋_GB2312" w:eastAsia="仿宋_GB2312"/>
          <w:sz w:val="32"/>
          <w:szCs w:val="32"/>
        </w:rPr>
      </w:pPr>
      <w:r>
        <w:rPr>
          <w:rFonts w:hint="eastAsia" w:ascii="仿宋_GB2312" w:eastAsia="仿宋_GB2312"/>
          <w:sz w:val="32"/>
          <w:szCs w:val="32"/>
        </w:rPr>
        <w:t>部门名称（公章）：</w:t>
      </w:r>
      <w:r>
        <w:rPr>
          <w:rFonts w:hint="eastAsia" w:ascii="仿宋_GB2312" w:eastAsia="仿宋_GB2312"/>
          <w:sz w:val="32"/>
          <w:szCs w:val="32"/>
          <w:lang w:val="en-US" w:eastAsia="zh-CN"/>
        </w:rPr>
        <w:t>深圳市龙岗区平湖街道新木第一幼儿园</w:t>
      </w:r>
    </w:p>
    <w:p w14:paraId="2D7A3D09">
      <w:pPr>
        <w:spacing w:line="360" w:lineRule="auto"/>
        <w:ind w:firstLine="1760" w:firstLineChars="550"/>
        <w:rPr>
          <w:rFonts w:ascii="仿宋_GB2312" w:eastAsia="仿宋_GB2312"/>
          <w:sz w:val="32"/>
          <w:szCs w:val="32"/>
        </w:rPr>
      </w:pPr>
      <w:r>
        <w:rPr>
          <w:rFonts w:hint="eastAsia" w:ascii="仿宋_GB2312" w:eastAsia="仿宋_GB2312"/>
          <w:sz w:val="32"/>
          <w:szCs w:val="32"/>
        </w:rPr>
        <w:t>填报人：</w:t>
      </w:r>
      <w:r>
        <w:rPr>
          <w:rFonts w:hint="eastAsia" w:ascii="仿宋_GB2312" w:eastAsia="仿宋_GB2312"/>
          <w:sz w:val="32"/>
          <w:szCs w:val="32"/>
          <w:lang w:val="en-US" w:eastAsia="zh-CN"/>
        </w:rPr>
        <w:t>黄星星</w:t>
      </w:r>
    </w:p>
    <w:p w14:paraId="324A5D84">
      <w:pPr>
        <w:spacing w:line="360" w:lineRule="auto"/>
        <w:ind w:firstLine="1760" w:firstLineChars="550"/>
        <w:rPr>
          <w:rFonts w:ascii="仿宋_GB2312" w:eastAsia="仿宋_GB2312"/>
          <w:sz w:val="32"/>
          <w:szCs w:val="32"/>
        </w:rPr>
      </w:pPr>
      <w:r>
        <w:rPr>
          <w:rFonts w:hint="eastAsia" w:ascii="仿宋_GB2312" w:eastAsia="仿宋_GB2312"/>
          <w:sz w:val="32"/>
          <w:szCs w:val="32"/>
        </w:rPr>
        <w:t>联系电话：</w:t>
      </w:r>
    </w:p>
    <w:p w14:paraId="265BB9FB">
      <w:pPr>
        <w:jc w:val="center"/>
        <w:rPr>
          <w:rFonts w:ascii="仿宋_GB2312" w:eastAsia="仿宋_GB2312"/>
          <w:sz w:val="32"/>
          <w:szCs w:val="32"/>
        </w:rPr>
      </w:pPr>
    </w:p>
    <w:p w14:paraId="09A45BF3">
      <w:pPr>
        <w:jc w:val="center"/>
        <w:rPr>
          <w:rFonts w:ascii="宋体" w:hAnsi="宋体"/>
          <w:sz w:val="44"/>
          <w:szCs w:val="44"/>
        </w:rPr>
      </w:pPr>
    </w:p>
    <w:p w14:paraId="5D6D1288">
      <w:pPr>
        <w:jc w:val="center"/>
        <w:rPr>
          <w:rFonts w:ascii="宋体" w:hAnsi="宋体"/>
          <w:sz w:val="44"/>
          <w:szCs w:val="44"/>
        </w:rPr>
      </w:pPr>
    </w:p>
    <w:p w14:paraId="2A2F02F9">
      <w:pPr>
        <w:rPr>
          <w:rFonts w:ascii="宋体" w:hAnsi="宋体"/>
          <w:sz w:val="44"/>
          <w:szCs w:val="44"/>
        </w:rPr>
      </w:pPr>
    </w:p>
    <w:p w14:paraId="4962A11B">
      <w:pPr>
        <w:rPr>
          <w:rFonts w:ascii="宋体" w:hAnsi="宋体"/>
          <w:sz w:val="44"/>
          <w:szCs w:val="44"/>
        </w:rPr>
      </w:pPr>
    </w:p>
    <w:p w14:paraId="05427CFF">
      <w:pPr>
        <w:rPr>
          <w:rFonts w:ascii="宋体" w:hAnsi="宋体"/>
          <w:sz w:val="44"/>
          <w:szCs w:val="44"/>
        </w:rPr>
      </w:pPr>
    </w:p>
    <w:p w14:paraId="0F01657F">
      <w:pPr>
        <w:rPr>
          <w:rFonts w:hint="eastAsia" w:ascii="宋体" w:hAnsi="宋体"/>
          <w:sz w:val="44"/>
          <w:szCs w:val="44"/>
        </w:rPr>
      </w:pPr>
    </w:p>
    <w:p w14:paraId="4E14E2CE">
      <w:pPr>
        <w:snapToGrid w:val="0"/>
        <w:spacing w:line="58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一、部门基本情况</w:t>
      </w:r>
    </w:p>
    <w:p w14:paraId="0C7ACFA2">
      <w:pPr>
        <w:numPr>
          <w:ilvl w:val="0"/>
          <w:numId w:val="1"/>
        </w:numPr>
        <w:snapToGrid w:val="0"/>
        <w:spacing w:line="580" w:lineRule="exact"/>
        <w:ind w:left="0" w:leftChars="0" w:firstLine="420" w:firstLineChars="0"/>
        <w:rPr>
          <w:rFonts w:hint="eastAsia" w:ascii="仿宋_GB2312" w:hAnsi="Adobe 楷体 Std R" w:eastAsia="仿宋_GB2312"/>
          <w:color w:val="000000"/>
          <w:sz w:val="32"/>
          <w:szCs w:val="32"/>
        </w:rPr>
      </w:pPr>
      <w:r>
        <w:rPr>
          <w:rFonts w:hint="eastAsia" w:ascii="仿宋_GB2312" w:hAnsi="Adobe 楷体 Std R" w:eastAsia="仿宋_GB2312"/>
          <w:b/>
          <w:bCs/>
          <w:color w:val="000000"/>
          <w:sz w:val="32"/>
          <w:szCs w:val="32"/>
        </w:rPr>
        <w:t>部门主要职能。</w:t>
      </w:r>
    </w:p>
    <w:p w14:paraId="7463FF21">
      <w:pPr>
        <w:snapToGrid w:val="0"/>
        <w:spacing w:line="580" w:lineRule="exact"/>
        <w:ind w:left="420" w:leftChars="0" w:firstLine="420" w:firstLineChars="0"/>
        <w:rPr>
          <w:rFonts w:hint="eastAsia" w:ascii="仿宋_GB2312" w:hAnsi="Adobe 楷体 Std R" w:eastAsia="仿宋_GB2312"/>
          <w:color w:val="000000"/>
          <w:sz w:val="32"/>
          <w:szCs w:val="32"/>
          <w:lang w:val="en-US" w:eastAsia="zh-CN"/>
        </w:rPr>
      </w:pPr>
      <w:r>
        <w:rPr>
          <w:rFonts w:hint="eastAsia" w:ascii="仿宋_GB2312" w:hAnsi="Adobe 楷体 Std R" w:eastAsia="仿宋_GB2312"/>
          <w:color w:val="000000"/>
          <w:sz w:val="32"/>
          <w:szCs w:val="32"/>
          <w:lang w:val="en-US" w:eastAsia="zh-CN"/>
        </w:rPr>
        <w:t>我园的主要职责是全面贯彻党的教育方针，以促进幼儿身心和谐健康发展为宗旨，以实施保育教育为核心任务，为幼儿提供普惠性学前教育服务；规范幼儿园各项工作，与家庭密切合作，综合利用教育资源，以幼儿发展为本，不断深化教育改革。</w:t>
      </w:r>
    </w:p>
    <w:p w14:paraId="65BE37E9">
      <w:pPr>
        <w:numPr>
          <w:ilvl w:val="0"/>
          <w:numId w:val="1"/>
        </w:numPr>
        <w:snapToGrid w:val="0"/>
        <w:spacing w:line="580" w:lineRule="exact"/>
        <w:ind w:left="0" w:leftChars="0" w:firstLine="42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年度总体工作和重点工作任务。</w:t>
      </w:r>
    </w:p>
    <w:p w14:paraId="548BC6E4">
      <w:pPr>
        <w:snapToGrid w:val="0"/>
        <w:spacing w:line="580" w:lineRule="exact"/>
        <w:ind w:left="420" w:leftChars="0" w:firstLine="420" w:firstLineChars="0"/>
        <w:rPr>
          <w:rFonts w:hint="eastAsia" w:ascii="仿宋_GB2312" w:hAnsi="仿宋_GB2312" w:eastAsia="仿宋_GB2312" w:cs="仿宋_GB2312"/>
          <w:sz w:val="32"/>
          <w:szCs w:val="32"/>
        </w:rPr>
      </w:pPr>
      <w:r>
        <w:rPr>
          <w:rFonts w:hint="eastAsia" w:ascii="仿宋_GB2312" w:hAnsi="Adobe 楷体 Std R" w:eastAsia="仿宋_GB2312"/>
          <w:color w:val="000000"/>
          <w:sz w:val="32"/>
          <w:szCs w:val="32"/>
          <w:lang w:val="en-US" w:eastAsia="zh-CN"/>
        </w:rPr>
        <w:t>我园积极按照区教育局，街道教育办的总体工作目标要求，不忘初心，紧紧围绕幼儿园的发展规划，从园务管理、教育教学、安全保健、团队建设、财务后勤、家园联系等方面开展工作，不断优化幼儿园内部管理，进一步推动幼儿园办学水平的高质量发展。2023年我园继续坚持“依法办园，夯实基础”来办园，以内涵发展为主线，以构筑优质教育为主旨，强师德，树师风，创建文明校园；营氛围，建团队，创建友爱校园；抓亮点，显特色，创建内涵校园。
2023年度我园制定的重点工作任务如下：
1.优化师资队伍建设，多措并举将教师队伍建设和课程建构紧密结合。我园目前年轻教师较多，在对课程的理解、不同教学组织形式的教学能力、带班能力等方面都有所欠缺，缺乏沉淀，本年度将通过持续的高质量的教研培训，让老师们在教研中学习，在反思中提高，随时审视自己的教学行为，检验预定措施的可行性，调整策略。在自己反思的基础上，提出改进意见，提高教学水平，培养出一批新秀和骨干教师。
2.扎实后勤管理，务实规范操作。本年度根据后勤工作内容多、事情杂、范围广、事无巨细的特点，制定各项工作指引，实施精细化管理。让教职工学会充分地利用教育资源，精打细算，勤俭节约，减少不必要的财务开支。做到以最少的消耗，最小的成本来提高办学效益，确保幼儿园工作能正常运转。
3.完善卫生保健工作管理体系，建立健全幼儿卫生保健管理档案，严格执行幼儿卫生保健制度及标准。做好预防保健、卫生消毒、健康检查、营养膳食、保健台账信息化管理等常规卫生保健工作，在有序中求有效，保障师生健康。
4.加强校园安全综合治理，构建安全、舒适、和谐、良好的育人环境。建立安全检查制度，定期检查设备的安全状况、不断完善接送制度和行政值班制度等，层层把关，把幼儿的校园安全工作落到实处。通过组织各项安全培训和演练等，使安全工作深入人心。
5.积极开展团队建设，提高教职工集体意识，加强教职工凝聚力。定期开展党建学习、师德师风教育、工会活动等，使教职工工作更细致，作风更严谨，服务更热情。丰富教职工的生活，增进教职工之间的情感交流，形成团结、友爱的工作团队。
6.密切家园联系，共创和谐氛围。本年度我园将梳理完善家长组织架构，发挥家长协作作用。通过家长会、家委会、微信群、微信公众号等多种渠道与家长密切沟通，成立幼儿园、班级家长委员会，组建一批热心公益事业、有想法、有能力的家长代表队伍。定期召开家委会会议并开展各类活动。增进家园间的了解，丰富教育资源的运用，让家长走进幼儿园，参与幼儿园管理、推进园所工作更好发展。</w:t>
      </w:r>
    </w:p>
    <w:p w14:paraId="38FFEE7D">
      <w:pPr>
        <w:numPr>
          <w:ilvl w:val="0"/>
          <w:numId w:val="1"/>
        </w:numPr>
        <w:snapToGrid w:val="0"/>
        <w:spacing w:line="580" w:lineRule="exact"/>
        <w:ind w:left="0" w:leftChars="0" w:firstLine="420" w:firstLineChars="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2023</w:t>
      </w:r>
      <w:r>
        <w:rPr>
          <w:rFonts w:hint="eastAsia" w:ascii="仿宋_GB2312" w:hAnsi="仿宋_GB2312" w:eastAsia="仿宋_GB2312" w:cs="仿宋_GB2312"/>
          <w:b/>
          <w:bCs/>
          <w:sz w:val="32"/>
          <w:szCs w:val="32"/>
        </w:rPr>
        <w:t>年部门预算编制情况。</w:t>
      </w:r>
    </w:p>
    <w:p w14:paraId="6C1E4043">
      <w:pPr>
        <w:snapToGrid w:val="0"/>
        <w:spacing w:line="580" w:lineRule="exact"/>
        <w:ind w:left="420" w:leftChars="0" w:firstLine="420" w:firstLineChars="0"/>
        <w:rPr>
          <w:rFonts w:ascii="仿宋_GB2312" w:hAnsi="仿宋_GB2312" w:eastAsia="仿宋_GB2312" w:cs="仿宋_GB2312"/>
          <w:sz w:val="32"/>
          <w:szCs w:val="32"/>
        </w:rPr>
      </w:pPr>
      <w:r>
        <w:rPr>
          <w:rFonts w:hint="eastAsia" w:ascii="仿宋_GB2312" w:hAnsi="Adobe 楷体 Std R" w:eastAsia="仿宋_GB2312"/>
          <w:color w:val="000000"/>
          <w:sz w:val="32"/>
          <w:szCs w:val="32"/>
          <w:lang w:val="en-US" w:eastAsia="zh-CN"/>
        </w:rPr>
        <w:t>2023年，我园根据区财政部门有关预算编制的规定，完成了年度部门预算编报工作，当年度部门预算基本达到合理规范要求；同时结合我园当年度的工作安排和年度主要任务设置了完整明确的绩效目标和绩效指标。具体情况如下：
（1）预算编制合理性
一是部门整体支出年初预算安排。2023年，我园部门预算收入1,660万元，其中财政拨款收入1167万元、事业收入344万元，预算收入比2022年增加152.79万元，增长10.14%。部门预算支出1,660万元，其中人员经费0万元、公用经费0万元、项目支出1,660万元，预算支出比2023年增加152.79万元，增长10.14%。预算收支增加主要原因：以上预算增加的主要原因是2023年度园舍租金纳入部门预算，因此增加了部门预算的收入和支出。
二是部门整体支出预算调整情况。2023年，我园根据年度履职需要，对部门整体支出预算进行了相应的调整，整体支出预算总规模调整为35.97万元，比年初预算增加35.97万元，增长2.1%，其中人员经费增加0万元、公用经费增加0万元、项目支出增加35.97万元。增长的主要原因是儿童健康成长补贴年中纳入部门预算。
（2）预算编制规范性
我园严格按照区财政部门相关预算编制文件要求编制2023年度部门预算，预算编制符合本单位职责，符合区委、区政府、区教育局确定的重点工作任务，符合区委、区政府的方针政策和工作要求，符合区财政部门当年有关预算编制的原则和要求。
2.绩效目标设置情况
（1）绩效目标完整性
2023年，我园在智慧财政系统中开展部门预算项目和部门整体支出绩效目标编审工作，按照财政部门对预算绩效管理工作的要求，做好我园所申报的3个一级预算项目和部门整体支出的绩效目标编报工作。我园认真梳理各项目内容，根据项目立项依据及项目实际，分析项目申报的必要性及可行性，完成绩效目标、绩效指标编报工作，按时在智慧财政系统提交绩效目标申报表。绩效目标做到与部门预算同步编制，绩效管理覆盖全面。
（2）绩效目标明确性
我园根据上年度绩效评价结果不断更新与完善本单位2023年项目支出绩效指标，在编制2023年绩效指标时，从项目的产出和效益方面，分解项目年度任务，根据项目2023年预算资金用途设立指标，绩效指标设置与预算资金量相匹配，且指标明确、清晰、量化、可衡量，绩效指标的目标值符合项目实际情况。如“新型公办园”项目中“专任教师合格率 ”指标，设定了可衡量的“100%”的目标值等。</w:t>
      </w:r>
    </w:p>
    <w:p w14:paraId="2E5EBCC0">
      <w:pPr>
        <w:numPr>
          <w:ilvl w:val="0"/>
          <w:numId w:val="1"/>
        </w:numPr>
        <w:snapToGrid w:val="0"/>
        <w:spacing w:line="580" w:lineRule="exact"/>
        <w:ind w:left="0" w:leftChars="0" w:firstLine="420" w:firstLineChars="0"/>
        <w:rPr>
          <w:rFonts w:hint="eastAsia" w:ascii="仿宋_GB2312" w:hAnsi="楷体_GB2312" w:eastAsia="仿宋_GB2312" w:cs="楷体_GB2312"/>
          <w:bCs/>
          <w:sz w:val="32"/>
          <w:szCs w:val="32"/>
        </w:rPr>
      </w:pPr>
      <w:r>
        <w:rPr>
          <w:rFonts w:hint="eastAsia" w:ascii="仿宋_GB2312" w:hAnsi="仿宋_GB2312" w:eastAsia="仿宋_GB2312" w:cs="仿宋_GB2312"/>
          <w:b/>
          <w:bCs/>
          <w:sz w:val="32"/>
          <w:szCs w:val="32"/>
          <w:lang w:val="en-US" w:eastAsia="zh-CN"/>
        </w:rPr>
        <w:t>2023</w:t>
      </w:r>
      <w:r>
        <w:rPr>
          <w:rFonts w:hint="eastAsia" w:ascii="仿宋_GB2312" w:hAnsi="楷体_GB2312" w:eastAsia="仿宋_GB2312" w:cs="楷体_GB2312"/>
          <w:b/>
          <w:bCs/>
          <w:sz w:val="32"/>
          <w:szCs w:val="32"/>
        </w:rPr>
        <w:t>年部门预算执行情</w:t>
      </w:r>
      <w:r>
        <w:rPr>
          <w:rFonts w:hint="eastAsia" w:ascii="仿宋_GB2312" w:hAnsi="楷体_GB2312" w:eastAsia="仿宋_GB2312" w:cs="楷体_GB2312"/>
          <w:b/>
          <w:bCs w:val="0"/>
          <w:sz w:val="32"/>
          <w:szCs w:val="32"/>
        </w:rPr>
        <w:t>况。</w:t>
      </w:r>
    </w:p>
    <w:p w14:paraId="5A608DC1">
      <w:pPr>
        <w:snapToGrid w:val="0"/>
        <w:spacing w:line="580" w:lineRule="exact"/>
        <w:ind w:left="420" w:leftChars="0" w:firstLine="420" w:firstLineChars="0"/>
        <w:rPr>
          <w:rFonts w:ascii="仿宋_GB2312" w:hAnsi="楷体_GB2312" w:eastAsia="仿宋_GB2312" w:cs="楷体_GB2312"/>
          <w:bCs/>
          <w:sz w:val="32"/>
          <w:szCs w:val="32"/>
        </w:rPr>
      </w:pPr>
      <w:r>
        <w:rPr>
          <w:rFonts w:hint="eastAsia" w:ascii="仿宋_GB2312" w:hAnsi="Adobe 楷体 Std R" w:eastAsia="仿宋_GB2312"/>
          <w:color w:val="000000"/>
          <w:sz w:val="32"/>
          <w:szCs w:val="32"/>
          <w:lang w:val="en-US" w:eastAsia="zh-CN"/>
        </w:rPr>
        <w:t>2023年，我园资金管理、项目管理规范，资产配置合理，财政供养人员无超编情况。具体情况如下∶
1.资金管理
（1）政府采购方面。2023年，我园按照《中华人民共和国政府采购法实施条例》、《深圳经济特区政府采购条例》、《深圳市政府集中采购目录及限额标准》等文件开展政府采购工作，保障了政府采购政策功能的执行和落实。当年度我园申报政府采购计划金额为41.37万元，实际政府采购金额为37.62万元，政府采购执行率为90.94%，政府采购执行情况有待加强。
（2）财务管理方面。一是资金支出的规范，我园严格根据《新木第一幼儿园内控制度》、《新木第一幼儿园财务管理制度》等制度要求去落实完成各项财务工作。二是资金调整、调剂的规范，我园根据区财政、区教育局相关规定及我园财务管理制度，落实年中资金调整、调剂流程标准化，严格执行，责任到人。三是会计核算的规范，我园按区财政规定统一由区国库支付中心集中核算，设专账核算，并且我园落实主体责任，对支出凭证及其他核算数据，及时与年度决算填报要求核查，确保符合规定，按标准支出，无虚列支出、无截留、挤占、挪用资金情况。
（3）预决算信息公开方面。按照上级有关要求，我园严格在规定时间内将2023年部门预算及2022年部门决算相关材料汇报至区教育局，并由区教育局统一在区政府在线网站进行公开，公开信息完整且内容清晰，有效保障了预决算管理公开的透明度。
2.项目管理
我园从项目立项、过程监管、结项三方面对项目实施全流程管理，确保项目按计划执行，并达到预期效果。
（1）立项管理。我园所有项目设立、调整均按规定申报，批复程序符合相关管理办法，并经我园集体决策审议通过后设立。项目招投标和合同签订均依据我园采购管理办法及合同管理办法等规定执行。
（2）过程监督管理。我园严格按照上级主管部门的资金管理制度和绩效运行监控机制对本单位的项目资金使用及项目执行进度进行有效的监控。
（3）结项管理。我园制订了详实的履约评价体系，及时对货物类采购、服务类项目以及政府投资等项目进行结项验收，并将结项验收结果运用到后续项目管理或供应商合作。
3.资产管理
（1）资产管理安全性
我园建立了固定资产管理、采购管理、低值易耗品管理和资产处置管理等相关管理制度。我园资产主要分为固定资产和无形资产，截至2023年底，固定资产总额405.75万元，无形资产总额0万元。我园资产配置合理，保管完整；资产账务管理合规，国有资产收益金额及时上缴国库，不存在管理松散，不存在已到报废期限或已无使用价值的固定资产待报废的情况，待报废资产经上级部门审批进行处置，流程合法合规。
（2）固定资产利用率
我园资产使用状况分为：在用、出租出借、闲置和待处置（待报废、毁损等）。2023年，固定资产为在用状态396.83万元，固定资产总体使用率97.80%。我园充分利用固定资产等资源用于教学教育工作，按预算有计划地进行购置、使用和处置，充分把国有资产使用效能达到最大化，避免国有资产的流失和浪费。
4.人员管理
截至2023年12月31日，我园核定事业编制0人，年末在职人员61人，其中实有事业编制0人，其他人员61人。幼儿园属“以事定费”新型公办幼儿园（二类事业单位），不定编制，工作人员由幼儿园根据实际办学规模和经上级有关部门核定的人员配备标准及入职条件，自主聘用并报主管部门备案。
5.制度管理
2023年度，我园严格遵守区财政局、教育局相关财务管理规定，结合本园实际，完善了《新木第一幼儿园内控制度》，组织全体行政办公室人员进行学习，严格按照内控制度中的要求去落实完成各项财务工作。园内科学合理安排各项经费支出，对幼儿伙食费及保教费收入，按照政府要求划拨到指定账户，保证各项费用专款专用，各部门工作人员按照财务报销流程落实采购及报销工作，层层审批，确保账目支出合法合规。同时，我园严格按照区财政部门及区教育局要求，开展事前评估、绩效目标编报、绩效监控、绩效评价和评价结果应用等工作。我园借助制度体系，有效地保障了我园职能履行与预算执行绩效的有机融合。</w:t>
      </w:r>
    </w:p>
    <w:p w14:paraId="047F9E01">
      <w:pPr>
        <w:spacing w:line="580" w:lineRule="exact"/>
        <w:ind w:firstLine="627" w:firstLineChars="196"/>
        <w:rPr>
          <w:rFonts w:ascii="黑体" w:hAnsi="黑体" w:eastAsia="黑体"/>
          <w:sz w:val="32"/>
          <w:szCs w:val="32"/>
        </w:rPr>
      </w:pPr>
      <w:r>
        <w:rPr>
          <w:rFonts w:hint="eastAsia" w:ascii="黑体" w:hAnsi="黑体" w:eastAsia="黑体"/>
          <w:sz w:val="32"/>
          <w:szCs w:val="32"/>
        </w:rPr>
        <w:t>二、部门主要履职绩效分析</w:t>
      </w:r>
    </w:p>
    <w:p w14:paraId="7EB2CE56">
      <w:pPr>
        <w:spacing w:line="580" w:lineRule="exact"/>
        <w:ind w:firstLine="640" w:firstLineChars="200"/>
        <w:rPr>
          <w:rFonts w:ascii="仿宋_GB2312" w:eastAsia="仿宋_GB2312"/>
          <w:sz w:val="32"/>
          <w:szCs w:val="32"/>
        </w:rPr>
      </w:pPr>
      <w:r>
        <w:rPr>
          <w:rFonts w:hint="eastAsia" w:ascii="仿宋_GB2312" w:eastAsia="仿宋_GB2312"/>
          <w:color w:val="000000"/>
          <w:kern w:val="0"/>
          <w:sz w:val="32"/>
          <w:szCs w:val="32"/>
        </w:rPr>
        <w:t>各部门要按照“部门职责—工作任务—预算项目”三个层级规范部门预算绩效管理结构，</w:t>
      </w:r>
      <w:r>
        <w:rPr>
          <w:rFonts w:hint="eastAsia" w:ascii="仿宋_GB2312" w:eastAsia="仿宋_GB2312"/>
          <w:sz w:val="32"/>
          <w:szCs w:val="32"/>
        </w:rPr>
        <w:t>结合本部门主要职责和年度重点工作任务，对预算使用绩效进行分析。可参照《部门整体支出绩效评价共性指标体系框架》（详见附件），结合部门履职实际增加个性类指标，进一步完善部门整体评价指标体系后进行评分评级，形成评价结果。分析内容包括但不限于以下几项：</w:t>
      </w:r>
    </w:p>
    <w:p w14:paraId="1184B6E4">
      <w:pPr>
        <w:numPr>
          <w:ilvl w:val="0"/>
          <w:numId w:val="2"/>
        </w:numPr>
        <w:spacing w:line="580" w:lineRule="exact"/>
        <w:ind w:left="0" w:leftChars="0" w:firstLine="420" w:firstLineChars="0"/>
        <w:rPr>
          <w:rFonts w:ascii="楷体_GB2312" w:hAnsi="楷体" w:eastAsia="楷体_GB2312"/>
          <w:b/>
          <w:sz w:val="32"/>
          <w:szCs w:val="32"/>
        </w:rPr>
      </w:pPr>
      <w:r>
        <w:rPr>
          <w:rFonts w:hint="eastAsia" w:ascii="楷体_GB2312" w:hAnsi="楷体" w:eastAsia="楷体_GB2312"/>
          <w:b/>
          <w:sz w:val="32"/>
          <w:szCs w:val="32"/>
        </w:rPr>
        <w:t>主要履职目标</w:t>
      </w:r>
    </w:p>
    <w:p w14:paraId="4B445921">
      <w:pPr>
        <w:snapToGrid w:val="0"/>
        <w:spacing w:line="580" w:lineRule="exact"/>
        <w:ind w:firstLine="1056" w:firstLineChars="330"/>
        <w:rPr>
          <w:rFonts w:hint="eastAsia" w:ascii="仿宋_GB2312" w:eastAsia="仿宋_GB2312"/>
          <w:sz w:val="32"/>
          <w:szCs w:val="32"/>
        </w:rPr>
      </w:pPr>
      <w:r>
        <w:rPr>
          <w:rFonts w:hint="eastAsia" w:ascii="仿宋_GB2312" w:hAnsi="Adobe 楷体 Std R" w:eastAsia="仿宋_GB2312"/>
          <w:color w:val="000000"/>
          <w:sz w:val="32"/>
          <w:szCs w:val="32"/>
          <w:lang w:val="en-US" w:eastAsia="zh-CN"/>
        </w:rPr>
        <w:t>2023年度我园主要履职目标如下：
一是坚持党建引领，依法依规办园；
二是提升办园条件，优化园所设备；
三是加强制度建设，规范园务管理；
四是打造师资队伍，加强团队建设；
五是落实保教并重，促进内涵发展；
六是家园社区互动，形成教育合力。</w:t>
      </w:r>
    </w:p>
    <w:p w14:paraId="15321C3E">
      <w:pPr>
        <w:numPr>
          <w:ilvl w:val="0"/>
          <w:numId w:val="2"/>
        </w:numPr>
        <w:spacing w:line="580" w:lineRule="exact"/>
        <w:ind w:left="0" w:leftChars="0" w:firstLine="420" w:firstLineChars="0"/>
        <w:rPr>
          <w:rFonts w:ascii="楷体_GB2312" w:hAnsi="楷体" w:eastAsia="楷体_GB2312"/>
          <w:b/>
          <w:sz w:val="32"/>
          <w:szCs w:val="32"/>
        </w:rPr>
      </w:pPr>
      <w:r>
        <w:rPr>
          <w:rFonts w:hint="eastAsia" w:ascii="楷体_GB2312" w:hAnsi="楷体" w:eastAsia="楷体_GB2312"/>
          <w:b/>
          <w:sz w:val="32"/>
          <w:szCs w:val="32"/>
        </w:rPr>
        <w:t>主要履职情况</w:t>
      </w:r>
    </w:p>
    <w:p w14:paraId="36F64C6B">
      <w:pPr>
        <w:snapToGrid w:val="0"/>
        <w:spacing w:line="580" w:lineRule="exact"/>
        <w:ind w:firstLine="1056" w:firstLineChars="330"/>
        <w:rPr>
          <w:rFonts w:ascii="仿宋_GB2312" w:eastAsia="仿宋_GB2312"/>
          <w:sz w:val="32"/>
          <w:szCs w:val="32"/>
        </w:rPr>
      </w:pPr>
      <w:r>
        <w:rPr>
          <w:rFonts w:hint="eastAsia" w:ascii="仿宋_GB2312" w:hAnsi="Adobe 楷体 Std R" w:eastAsia="仿宋_GB2312"/>
          <w:color w:val="000000"/>
          <w:sz w:val="32"/>
          <w:szCs w:val="32"/>
          <w:lang w:val="en-US" w:eastAsia="zh-CN"/>
        </w:rPr>
        <w:t>1.坚持党建引领，依法依规办园
我园共 1名党员，定期参加平湖街道第二学区联合党支部的学习会议、主题党日等。我园党建工作在第二学区党建部门的引领下，每月进行针对性主题学习，如 9月党建学习《担新的文化使命，写新的时代华章》， 同时根据教育单位属性我们开展了向全国教书育人楷模郭晓芳老师学习的主题学习活动，此外，我园通过组织党风廉政教育、“ 学习强国 ”APP 打卡、“负面清单36条”的学习、“七一 ”、“ 国 庆 ”等爱国主义活动等加强党建工作，提升教职工意识形态，倡导全体教职工遵守职业道德规范，廉洁奉公、爱岗敬业、乐于奉献。
2.提升办园条件，优化园所设备
我园合理规划经费预算改善办园条件，教室配套齐全，班级活动室满足小、中、大班幼儿的生活、学习与游戏的需要，各班添置了一大批质量优良的区域活动材料及教具；改造各大功能室与活动用房，添置功能室的游戏设备设施，开设了美工室、科学室、播音室、图书 室、音体室5个功能室，公共活动空间能支持幼儿学习的拓展与延伸探究；户外活动场地充足，能满足现有班级的户外游戏及活动，各功 能区域划分清晰，同时投放各类幼儿体育器械，设置了包含大型攀爬综合区、骑行区等 13 个户外活动区域。幼儿园根据园本课程特色及核心价值，对幼儿园的环境和文化建设进行了整体规划，利用公共楼梯角落打造了阅读角、播音角、乐高墙等幼儿活动区域。同时，精心设计幼儿园文化墙、团队文化墙、楼梯走道展示墙，利用每一面墙、每一个角落凸显我园的办园理念和课程特色，让教育落实在每一个细微之处。高度重视人文环境和自然环境的和谐，美化了园内环境，激发孩子们的学习兴趣，支持幼儿自主游戏、自信学习、自在生活、自然成长。
3.加强制度建设，规范园务管理
我园在教育办的统一管理之下，不断完善的园内管理制度、考核制度、岗位职责、工作流程等，结合幼儿园发展实际和定位，制定了具有针对性、可行性的幼儿园三年发展规划。组织各部门学习相关制度和规定，促进工作规范，同时每学期对新教职工进行岗位培训，确保制度学习一人不漏；领导班子通过执行行政议事制度，每周召开行政例会，及时发现问题解决问题，提升管理效能。我园努力推行民主管理，提升教职工凝聚力、 向心力、 内驱力，充分发挥教职工积极性、主动性。定期召开园务会、教代会、家长会等，事关幼儿园发展的“三重一大 ”重大决策均通过园务会议进行商议和决定，如我园的主班竞聘工作，幼儿园教室的改造和采购等都是根据管理要求规范操作，我园还设置了“ 园长信箱 ”、“领导班子关心教职工例行谈话 ”等机制，坚持广泛听取教职工意见，赢得了广大教职工的信任。
4.打造师资队伍，加强团队建设
我园十分注重开展全员培训。结合本园教职工的实际情况，有针对性地开展分岗、分层、分级的园本培训，夯实各岗位人员的专业能力基础，整体提升团队素质。首先，我园始终把师德教育放在重要位置，将“德、能、勤、绩 ”四方面表现作为教师考核的首要标准，每位教师都具备“爱心、责任心、细心和耐心 ”，真正做到“用爱养育、用心教育 ”，同时，与每一位教职工签订《师德师风承诺书》，每学期组织全体教职工学习《龙岗区加强师德师风建设教师誓词》，并庄严宣读。校园安全“零事故 ”、 近年来教职工无事故、无体罚、无违法犯罪记录，促进了幼儿园和谐、持续发展。
其次，加强理论学习，建立科学的教育观念。为了促进教师的专业成长，我园一方面为教师们提供了丰富的幼教理论书籍，另一方面有计划地组织不同形式、不同层次的《纲要》、《指南》、《教师专业标准》等学习、研讨和分享交流活动，有效地促进教师教学反思能力和科学教育观念的建立和更新，帮助教师以理论指导实践，完成从观念到行为的转变。
再次，强化专业培训，强调夯实基础。我园在教育办以及平湖街道第二学区引领和资源共享下，充分利用街道、学区园的优质资源， 建立联合研训机制，形成发展共同体。通过形式多样、 内容丰富的培训活动助力教师专业成长，夯实教育教学能力基础。如“心智奥尔夫音乐教学实践 ”教研、“ 幼儿营养膳食的科学管理 ”培训等，不仅聘请专家进行专题讲座、组织专题研讨、园内观摩、外出参观等，我园先后多次派出教师前往彩田幼儿园、新天地幼儿园和金域领峰幼儿园等名园观摩、学习。此外，我园还根据幼儿园教师的实际情况，有针对性地通过专题教研提升教师理论水平， 同时还结合分层教研、年级组和学科组教研对教师进行专业水平的提升，通过多形式、多途径的学习、分享、实践，逐步夯实教育教学能力基础。
5.落实保教并重，促进内涵发展
我园在《幼儿园教育指导纲要》、《幼儿园工作规程》、《3-6 岁儿童学习与发展指南》的指引下，构建园本课程，提升教学质量。
开展了师幼主题探究活动， 以认知为线索，教师和幼儿一起进行深入研究的互动学习，教师注重引导幼儿内在学习的动机，为幼儿提供运用已有知识经验、技能和探究学习、积累新知识经验的机会，让幼儿获取有意义的知识、经验，从而全面、均衡、和谐地发展。在生活教育方面，我园非常关注和重视幼儿一日生活。一日生活即课程，一 日生活即教育，始终把生活活动的培养贯穿于幼儿一日生活中，旨在培养幼儿养成良好的卫生习惯、行为习惯，提升自己的经验，为幼儿形成良好的生活、学习、行为习惯打好基础。
在卫生保健方面，我园坚持保教并重，努力做好幼儿膳食、疾病 预防、健康评价、缺点矫治等方面保健工作，严格执行健康检查制度、疾病预防及隔离制度和体格锻炼制度，保障幼儿身体健康。我园严抓新生入园体检，新生入园体检率达到 100%；定期为幼儿测量身高体重及做好发育评价，定期测量视力；每周开展健康教育活动，重点加强幼儿防疫及口腔、视力的健康教育。在营养膳食方面，我园根据幼儿的生理、心理特点，精心编制幼儿带量食谱，注重食谱的花式品种多样化、合理搭配。建立了行政人 员轮流陪餐制度，加强明厨亮灶监督，严格把幼儿伙食和教工的伙食 分开，实行采购、存放、账目、食谱、制作五分离，进出分明，记录清晰。
同时，我园积极做好各种传染病、流行病的预防工作。在传染病的高发季节，幼儿园秉承早发现、早隔离、早诊断、早治疗的原则，认真执行晨、午检环节；严把消毒关；利用家长群、幼儿园宣传栏向家长及时定期宣传疾病预防知识；利用知识讲座、培训加强全体教职员工的疾病防控意识，对缺勤幼儿及时进行跟踪和了解幼儿身体状况；建立相关疾病的应急预案等。通过抓实各项预防措施，较有效地控制了传染病发生和传播。
6.家园社区互动，形成教育合力
首先，我园梳理完善了家长组织架构，发挥家长协作作用。与家长之间建立了密切的合作关系，通过家长会、家委会、微信群、微信公众号等多种渠道与家长密切沟通，幼儿园的各项工作得到家长的认可和大力支持，使得我园各项工作顺利开展。我园分别成立幼儿园、班级家长委员会，组建了一批热心公益事业、有想法、有能力的家长代表队伍；定期召开家委会会议并开展各类活动。其中家长委员成员积极参与幼儿园各类活动的筹备和组织工作，膳食委员会成员定期对幼儿膳食工作进行监督与参与，同时结合节日活动等，各班级开展家长助教活动。邀请有特长、有热情的家长 进班级开展助教活动，增进家园间的了解，丰富了教育资源的运用， 真正起到了家长走进了幼儿园，参与幼儿园管理、推进工作更好发展的作用。
其次，我园依托社区资源，充实教育内容，充分利用社区的人文 环境和文化资源，组织家长代表、幼儿到小学开展形式多样的参观学习活动，发挥了家长和社区的积极作用，形成了三位一体的教育合力，有效地促进了幼儿发展。幼儿园临近平湖街道新木小学，为做好幼小衔接工作，老师带领幼儿前往小学参观体验，让学校为幼儿提供小学一年级学生交流的机会，使幼儿提前了解了小学生的学习和生活情况，激发了幼儿对小学学习生活向往。针对幼儿的实际，幼儿园邀请大班家长走进小学，邀请小学的老师对家长们作了幼小衔接专题讲座和经验分享，指导家长系统做好幼小衔接工作。</w:t>
      </w:r>
    </w:p>
    <w:p w14:paraId="3132DF5F">
      <w:pPr>
        <w:numPr>
          <w:ilvl w:val="0"/>
          <w:numId w:val="2"/>
        </w:numPr>
        <w:spacing w:line="580" w:lineRule="exact"/>
        <w:ind w:left="0" w:leftChars="0" w:firstLine="420" w:firstLineChars="0"/>
        <w:rPr>
          <w:rFonts w:ascii="楷体_GB2312" w:hAnsi="楷体" w:eastAsia="楷体_GB2312"/>
          <w:b/>
          <w:sz w:val="32"/>
          <w:szCs w:val="32"/>
        </w:rPr>
      </w:pPr>
      <w:r>
        <w:rPr>
          <w:rFonts w:hint="eastAsia" w:ascii="楷体_GB2312" w:hAnsi="楷体" w:eastAsia="楷体_GB2312"/>
          <w:b/>
          <w:sz w:val="32"/>
          <w:szCs w:val="32"/>
        </w:rPr>
        <w:t>部门履职绩效情况</w:t>
      </w:r>
    </w:p>
    <w:p w14:paraId="032AA519">
      <w:pPr>
        <w:snapToGrid w:val="0"/>
        <w:spacing w:line="580" w:lineRule="exact"/>
        <w:ind w:firstLine="1056" w:firstLineChars="330"/>
        <w:rPr>
          <w:rFonts w:ascii="仿宋_GB2312" w:eastAsia="仿宋_GB2312"/>
          <w:sz w:val="32"/>
          <w:szCs w:val="32"/>
        </w:rPr>
      </w:pPr>
      <w:r>
        <w:rPr>
          <w:rFonts w:hint="eastAsia" w:ascii="仿宋_GB2312" w:hAnsi="Adobe 楷体 Std R" w:eastAsia="仿宋_GB2312"/>
          <w:color w:val="000000"/>
          <w:sz w:val="32"/>
          <w:szCs w:val="32"/>
          <w:lang w:val="en-US" w:eastAsia="zh-CN"/>
        </w:rPr>
        <w:t>1.经济性
我园2023年“三公”经费全年预算数0万元，实际支出数0万元，“三公”经费控制率为0%。日常公用经费全年预算数0万元，实际支出数0万元，日常公用经费控制率为0%，机构运转成本实际控制良好。
2.效率性
（1）财政拨款预算执行情况
我园2023年财政拨款收入全年预算数为1202.98万元，支出决算数为1183万元，预算执行率98.34%。
其中：第一季度累计支出数309.03万元，财政拨款收入全年预算数为1202.98万元，支出进度为25.69%。
第二季度累计支出数690.42万元，财政拨款收入全年预算数为1202.98万元，支出进度为57.39%。
第三季度累计支出数924.48万元，财政拨款收入全年预算数为1202.98万元，支出进度为76.85%。
第四季度累计支出数1183万元，财政拨款收入全年预算数为1202.98万元，支出进度为98.34%。
（2）重点工作完成情况
我园2023年我园主要工作任务基本完成，各项工作均达到了设定的绩效目标，并取得较好的社会效益。同时，部门整体支出发挥资金保障作用，使得我园各项重点工作任务保质保量完成。
（3）项目完成情况
截至2022年12月31日，我园年度工作总体完成情况良好，年度预算安排的二级项目共4个，均有相应的项目管理者对项目进行监督检查，绩效自评分数在90分以上的二级预算项目有4个。
3.效果性
2023年我园的各项工作总体工作完成情况良好，各项工作指标完成情况良好，采用线下和线上相结合的方式按计划落实各项教研培训工作，不断提高教育水平，取得家长和社会普遍认可。我园2023年先后被龙岗区教育局评为“安全文明校园”、“蒲公英校园”，被龙岗区教育局平湖街道办公室评为“先进幼儿园”。
4.公平性
一是群众信访办理情况。我园积极做好信访工作，密切家长联系，畅通接访、来电、来信、网上信访等途径，积极主动对接信访部门，认真听取群众意见，在矛盾没有激化前抓住问题不放，坚持早发现、早控制、早解决，2023年度，我园未发生重大群体性信访事件。
二是公众或服务对象满意度。在校园内开展的各项活动基本得到师生们的好评及家长的认可。2023年度未发生重大投诉事项，师生及家长基本满意。（具体数据可参照佐证材料的公众或服务对象满意度中的新木第一幼儿园2023年师德师风考核问卷调查（家长和教师）结果统计）。</w:t>
      </w:r>
    </w:p>
    <w:p w14:paraId="40834FA4">
      <w:pPr>
        <w:spacing w:line="580" w:lineRule="exact"/>
        <w:ind w:firstLine="627" w:firstLineChars="196"/>
        <w:rPr>
          <w:rFonts w:ascii="黑体" w:hAnsi="黑体" w:eastAsia="黑体"/>
          <w:sz w:val="32"/>
          <w:szCs w:val="32"/>
        </w:rPr>
      </w:pPr>
      <w:r>
        <w:rPr>
          <w:rFonts w:hint="eastAsia" w:ascii="黑体" w:hAnsi="黑体" w:eastAsia="黑体"/>
          <w:sz w:val="32"/>
          <w:szCs w:val="32"/>
        </w:rPr>
        <w:t xml:space="preserve"> 三、总体评价和整改措施</w:t>
      </w:r>
    </w:p>
    <w:p w14:paraId="3FAA3FD0">
      <w:pPr>
        <w:numPr>
          <w:ilvl w:val="0"/>
          <w:numId w:val="3"/>
        </w:numPr>
        <w:spacing w:line="580" w:lineRule="exact"/>
        <w:ind w:left="0" w:leftChars="0" w:firstLine="420" w:firstLineChars="0"/>
        <w:rPr>
          <w:rFonts w:hint="eastAsia" w:ascii="仿宋_GB2312" w:eastAsia="仿宋_GB2312"/>
          <w:b/>
          <w:bCs/>
          <w:sz w:val="32"/>
          <w:szCs w:val="32"/>
        </w:rPr>
      </w:pPr>
      <w:r>
        <w:rPr>
          <w:rFonts w:hint="eastAsia" w:ascii="仿宋_GB2312" w:eastAsia="仿宋_GB2312"/>
          <w:b/>
          <w:bCs/>
          <w:sz w:val="32"/>
          <w:szCs w:val="32"/>
        </w:rPr>
        <w:t>预算绩效管理工作主要经验、做法。</w:t>
      </w:r>
    </w:p>
    <w:p w14:paraId="5C248520">
      <w:pPr>
        <w:snapToGrid w:val="0"/>
        <w:spacing w:line="580" w:lineRule="exact"/>
        <w:ind w:firstLine="1056" w:firstLineChars="330"/>
        <w:rPr>
          <w:rFonts w:hint="eastAsia" w:ascii="仿宋_GB2312" w:eastAsia="仿宋_GB2312"/>
          <w:sz w:val="32"/>
          <w:szCs w:val="32"/>
        </w:rPr>
      </w:pPr>
      <w:r>
        <w:rPr>
          <w:rFonts w:hint="eastAsia" w:ascii="仿宋_GB2312" w:hAnsi="Adobe 楷体 Std R" w:eastAsia="仿宋_GB2312"/>
          <w:color w:val="000000"/>
          <w:sz w:val="32"/>
          <w:szCs w:val="32"/>
          <w:lang w:val="en-US" w:eastAsia="zh-CN"/>
        </w:rPr>
        <w:t>我园按《预算业务管理制度》，明确预算绩效管理工作主体责任。结合我园实际，制定出2023年绩效评价方案，设定2023年整体支出绩效评价指标体系，以全面了解分析本园预算执行、内部管理及工作绩效情况，加强内部管理，强化支出责任，提高财政资金使用效率。</w:t>
      </w:r>
    </w:p>
    <w:p w14:paraId="63D3BDBB">
      <w:pPr>
        <w:numPr>
          <w:ilvl w:val="0"/>
          <w:numId w:val="3"/>
        </w:numPr>
        <w:spacing w:line="580" w:lineRule="exact"/>
        <w:ind w:left="0" w:leftChars="0" w:firstLine="420" w:firstLineChars="0"/>
        <w:rPr>
          <w:rFonts w:hint="eastAsia" w:ascii="仿宋_GB2312" w:eastAsia="仿宋_GB2312"/>
          <w:b/>
          <w:bCs/>
          <w:sz w:val="32"/>
          <w:szCs w:val="32"/>
        </w:rPr>
      </w:pPr>
      <w:r>
        <w:rPr>
          <w:rFonts w:hint="eastAsia" w:ascii="仿宋_GB2312" w:eastAsia="仿宋_GB2312"/>
          <w:b/>
          <w:bCs/>
          <w:sz w:val="32"/>
          <w:szCs w:val="32"/>
        </w:rPr>
        <w:t>部门整体支出绩效存在问题及改进措施。</w:t>
      </w:r>
    </w:p>
    <w:p w14:paraId="4E179BDD">
      <w:pPr>
        <w:snapToGrid w:val="0"/>
        <w:spacing w:line="580" w:lineRule="exact"/>
        <w:ind w:firstLine="1056" w:firstLineChars="330"/>
        <w:rPr>
          <w:rFonts w:hint="eastAsia" w:ascii="仿宋_GB2312" w:eastAsia="仿宋_GB2312"/>
          <w:sz w:val="32"/>
          <w:szCs w:val="32"/>
        </w:rPr>
      </w:pPr>
      <w:r>
        <w:rPr>
          <w:rFonts w:hint="eastAsia" w:ascii="仿宋_GB2312" w:hAnsi="Adobe 楷体 Std R" w:eastAsia="仿宋_GB2312"/>
          <w:color w:val="000000"/>
          <w:sz w:val="32"/>
          <w:szCs w:val="32"/>
          <w:lang w:val="en-US" w:eastAsia="zh-CN"/>
        </w:rPr>
        <w:t>1.存在的问题
（1）政府采购执行力度较低，采购管理有待加强
2023年度我园申报采购计划金额为41.37万元，实际采购金额为37.62万元，政府采购执行率为90.94%，政府采购管理工作有待加强。
（2）预算执行率未达100%，预算管理能力有待提高
1-4季度的执行率分别为：25.39%、57.39%、76.85%、98.34%,第四季度执行率未达100%。
（3）编外人员控制率不达标
本年度使用劳务派遣人员数量（含直接聘用的编外人员）与在职人员总数（在编+编外）的比率＞10%。
2.改进措施
（1）强化内部监管，提高政府采购执行力.我园采购执行率未达到100%，今后我园将加强政府采购支出的执行监控，按时完成当年采购计划，确实无法执行的应及时向主管部门申请调整。
（2）需</w:t>
      </w:r>
      <w:bookmarkStart w:id="0" w:name="_GoBack"/>
      <w:bookmarkEnd w:id="0"/>
      <w:r>
        <w:rPr>
          <w:rFonts w:hint="eastAsia" w:ascii="仿宋_GB2312" w:hAnsi="Adobe 楷体 Std R" w:eastAsia="仿宋_GB2312"/>
          <w:color w:val="000000"/>
          <w:sz w:val="32"/>
          <w:szCs w:val="32"/>
          <w:lang w:val="en-US" w:eastAsia="zh-CN"/>
        </w:rPr>
        <w:t>加强单位预算学习，及时对上级批复的预算与工作开展进行业务结合、资金分解，督促各部门提前把项目计划做好做足，努力提高对外部风险挑战的应对能力，进一步确保预算执行的及时性和均衡性。
（3）根据新型公办园的政策要求，无在编人员，全部为编外人员。因此单位编外人员控制率为100%，比率＞10%</w:t>
      </w:r>
    </w:p>
    <w:p w14:paraId="166B7EA9">
      <w:pPr>
        <w:numPr>
          <w:ilvl w:val="0"/>
          <w:numId w:val="3"/>
        </w:numPr>
        <w:spacing w:line="580" w:lineRule="exact"/>
        <w:ind w:left="0" w:leftChars="0" w:firstLine="420" w:firstLineChars="0"/>
        <w:rPr>
          <w:rFonts w:hint="eastAsia" w:ascii="仿宋_GB2312" w:eastAsia="仿宋_GB2312"/>
          <w:b/>
          <w:bCs/>
          <w:sz w:val="32"/>
          <w:szCs w:val="32"/>
        </w:rPr>
      </w:pPr>
      <w:r>
        <w:rPr>
          <w:rFonts w:hint="eastAsia" w:ascii="仿宋_GB2312" w:eastAsia="仿宋_GB2312"/>
          <w:b/>
          <w:bCs/>
          <w:sz w:val="32"/>
          <w:szCs w:val="32"/>
        </w:rPr>
        <w:t>后续工作计划、相关建议等。</w:t>
      </w:r>
    </w:p>
    <w:p w14:paraId="2FD4329D">
      <w:pPr>
        <w:snapToGrid w:val="0"/>
        <w:spacing w:line="580" w:lineRule="exact"/>
        <w:ind w:firstLine="1056" w:firstLineChars="330"/>
        <w:rPr>
          <w:rFonts w:hint="eastAsia" w:ascii="仿宋_GB2312" w:hAnsi="Adobe 楷体 Std R" w:eastAsia="仿宋_GB2312"/>
          <w:color w:val="000000"/>
          <w:sz w:val="32"/>
          <w:szCs w:val="32"/>
          <w:lang w:val="en-US" w:eastAsia="zh-CN"/>
        </w:rPr>
      </w:pPr>
      <w:r>
        <w:rPr>
          <w:rFonts w:hint="eastAsia" w:ascii="仿宋_GB2312" w:hAnsi="Adobe 楷体 Std R" w:eastAsia="仿宋_GB2312"/>
          <w:color w:val="000000"/>
          <w:sz w:val="32"/>
          <w:szCs w:val="32"/>
          <w:lang w:val="en-US" w:eastAsia="zh-CN"/>
        </w:rPr>
        <w:t>1.后续工作计划
（1）继续加强管理，提升办园品质
继续投入资金优化办园条件，增加班级教玩具的种类和数量，更 换和添置设备设施，充分满足幼儿的发展需要及教师教育教学工作的需要。努力提高管理人员专业能力及管理水平，引领保教人员不断更新教育观念，保障幼儿园可持续发展的需要。进一步更新家长的教育观念，引导家长改变小学化教育的观念，提升科学育儿水平，顺应时代发展的需要。
（2）提升教师素质，促其专业发展
我园的教师队伍整体较年轻，90 后人员占 92.5%以上，教学经验不足，对《幼儿园教育指导纲要》及《3-6 岁儿童学习与发展指南》的学习和理解不够全面和深刻，整体实力还需进一步加强。应采取积极有效的措施鼓励教师们踊跃参与更高层次地进修、参加继续教育认证与职称评定工作，努力培养更多骨干教师，促进教师专业化成长。留住一线有经验、人品好的骨干教师，使之成为幼儿园发展的中坚力量，带动全体教师获得提升。
（3）夯实课程实施的基础，探索园本特色
在园本特色中，还需进一步根据幼儿园的实际情况探索出属于本园的课程体系，在幼儿一日生活的组织上也需进一步优化；对课程内容的选择、课程资源的利用、教学方法的运用能力都有待提升。我们需要进一步夯实课程实施及教育教学的基础能力，结合园本实际开发课程特色，发展和提升教育教学品质。
2.相关建议
由于预算绩效管理工作开展时间较短，多数预算执行人员对预算绩效管理认识还不够到位、理解还不够充分，造成绩效评价工作完成质量不够高。因此建议采取集中学习、讲座、专题会议等方式，加大对相关人员的培训力度，进一步统一认识，充实业务知识。</w:t>
      </w:r>
    </w:p>
    <w:p w14:paraId="763B000C">
      <w:pPr>
        <w:snapToGrid w:val="0"/>
        <w:spacing w:line="580" w:lineRule="exact"/>
        <w:ind w:firstLine="1056" w:firstLineChars="330"/>
        <w:rPr>
          <w:rFonts w:hint="eastAsia" w:ascii="仿宋_GB2312" w:hAnsi="Adobe 楷体 Std R" w:eastAsia="仿宋_GB2312"/>
          <w:color w:val="000000"/>
          <w:sz w:val="32"/>
          <w:szCs w:val="32"/>
          <w:lang w:val="en-US" w:eastAsia="zh-CN"/>
        </w:rPr>
      </w:pPr>
      <w:r>
        <w:rPr>
          <w:rFonts w:hint="eastAsia" w:ascii="仿宋_GB2312" w:hAnsi="Adobe 楷体 Std R" w:eastAsia="仿宋_GB2312"/>
          <w:color w:val="000000"/>
          <w:sz w:val="32"/>
          <w:szCs w:val="32"/>
          <w:lang w:val="en-US" w:eastAsia="zh-CN"/>
        </w:rPr>
        <w:br w:type="page"/>
      </w:r>
    </w:p>
    <w:p w14:paraId="5474C26F">
      <w:pPr>
        <w:spacing w:line="580" w:lineRule="exact"/>
        <w:ind w:firstLine="630" w:firstLineChars="196"/>
        <w:rPr>
          <w:rFonts w:hint="eastAsia" w:ascii="仿宋_GB2312" w:eastAsia="仿宋_GB2312"/>
          <w:sz w:val="32"/>
          <w:szCs w:val="32"/>
          <w:lang w:val="en-US" w:eastAsia="zh-CN"/>
        </w:rPr>
      </w:pPr>
      <w:r>
        <w:rPr>
          <w:rFonts w:hint="eastAsia" w:ascii="黑体" w:hAnsi="黑体" w:eastAsia="黑体"/>
          <w:b/>
          <w:bCs/>
          <w:sz w:val="32"/>
          <w:szCs w:val="32"/>
        </w:rPr>
        <w:t>四、部门整体支出绩效评价指标评分情况</w:t>
      </w:r>
    </w:p>
    <w:tbl>
      <w:tblPr>
        <w:tblStyle w:val="6"/>
        <w:tblW w:w="833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35"/>
        <w:gridCol w:w="999"/>
        <w:gridCol w:w="1100"/>
        <w:gridCol w:w="984"/>
        <w:gridCol w:w="1150"/>
        <w:gridCol w:w="1200"/>
        <w:gridCol w:w="1100"/>
        <w:gridCol w:w="1263"/>
      </w:tblGrid>
      <w:tr w14:paraId="081D9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00" w:hRule="atLeast"/>
        </w:trPr>
        <w:tc>
          <w:tcPr>
            <w:tcW w:w="8331" w:type="dxa"/>
            <w:gridSpan w:val="8"/>
            <w:tcBorders>
              <w:top w:val="single" w:color="000000" w:sz="8" w:space="0"/>
              <w:left w:val="single" w:color="000000" w:sz="8" w:space="0"/>
              <w:bottom w:val="single" w:color="000000" w:sz="8" w:space="0"/>
              <w:right w:val="single" w:color="000000" w:sz="8" w:space="0"/>
            </w:tcBorders>
            <w:shd w:val="clear" w:color="auto" w:fill="FFFFFF"/>
            <w:vAlign w:val="center"/>
          </w:tcPr>
          <w:p w14:paraId="38788D11">
            <w:pPr>
              <w:keepNext w:val="0"/>
              <w:keepLines w:val="0"/>
              <w:widowControl/>
              <w:suppressLineNumbers w:val="0"/>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部门（单位）整体支出绩效目标完成情况自评表</w:t>
            </w:r>
          </w:p>
        </w:tc>
      </w:tr>
      <w:tr w14:paraId="1797C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40" w:hRule="atLeast"/>
        </w:trPr>
        <w:tc>
          <w:tcPr>
            <w:tcW w:w="15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3557A67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323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14:paraId="68281A39">
            <w:pPr>
              <w:keepNext w:val="0"/>
              <w:keepLines w:val="0"/>
              <w:widowControl/>
              <w:suppressLineNumbers w:val="0"/>
              <w:jc w:val="center"/>
              <w:textAlignment w:val="center"/>
              <w:rPr>
                <w:rFonts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lang w:val="en-US" w:eastAsia="zh-CN" w:bidi="ar"/>
              </w:rPr>
              <w:t>深圳市龙岗区平湖街道新木第一幼儿园</w:t>
            </w:r>
          </w:p>
        </w:tc>
        <w:tc>
          <w:tcPr>
            <w:tcW w:w="12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9AFCC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预算年度</w:t>
            </w:r>
          </w:p>
        </w:tc>
        <w:tc>
          <w:tcPr>
            <w:tcW w:w="236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BB163C4">
            <w:pPr>
              <w:keepNext w:val="0"/>
              <w:keepLines w:val="0"/>
              <w:widowControl/>
              <w:suppressLineNumbers w:val="0"/>
              <w:jc w:val="center"/>
              <w:textAlignment w:val="center"/>
              <w:rPr>
                <w:rFonts w:hint="eastAsia" w:ascii="等线" w:hAnsi="等线" w:eastAsia="等线" w:cs="等线"/>
                <w:i w:val="0"/>
                <w:color w:val="000000"/>
                <w:sz w:val="22"/>
                <w:szCs w:val="22"/>
                <w:u w:val="none"/>
              </w:rPr>
            </w:pPr>
            <w:r>
              <w:rPr>
                <w:rFonts w:hint="eastAsia" w:ascii="等线" w:hAnsi="等线" w:eastAsia="等线" w:cs="等线"/>
                <w:i w:val="0"/>
                <w:color w:val="000000"/>
                <w:kern w:val="0"/>
                <w:sz w:val="22"/>
                <w:szCs w:val="22"/>
                <w:u w:val="none"/>
                <w:lang w:val="en-US" w:eastAsia="zh-CN" w:bidi="ar"/>
              </w:rPr>
              <w:t>2023</w:t>
            </w:r>
          </w:p>
        </w:tc>
      </w:tr>
      <w:tr w14:paraId="2BBBD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53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DDC3D1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年度主要任务完成情况</w:t>
            </w:r>
          </w:p>
        </w:tc>
        <w:tc>
          <w:tcPr>
            <w:tcW w:w="99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617F549">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110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BAB6AB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主要内容内容</w:t>
            </w:r>
          </w:p>
        </w:tc>
        <w:tc>
          <w:tcPr>
            <w:tcW w:w="984"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E9BB3D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完成情况</w:t>
            </w:r>
          </w:p>
        </w:tc>
        <w:tc>
          <w:tcPr>
            <w:tcW w:w="23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EE14B57">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预算数（元）</w:t>
            </w:r>
          </w:p>
        </w:tc>
        <w:tc>
          <w:tcPr>
            <w:tcW w:w="236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F43184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执行数（元）</w:t>
            </w:r>
          </w:p>
        </w:tc>
      </w:tr>
      <w:tr w14:paraId="30512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40"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0F512A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D377E38">
            <w:pPr>
              <w:jc w:val="center"/>
              <w:rPr>
                <w:rFonts w:hint="eastAsia" w:ascii="宋体" w:hAnsi="宋体" w:eastAsia="宋体" w:cs="宋体"/>
                <w:i w:val="0"/>
                <w:color w:val="000000"/>
                <w:sz w:val="22"/>
                <w:szCs w:val="22"/>
                <w:u w:val="none"/>
              </w:rPr>
            </w:pPr>
          </w:p>
        </w:tc>
        <w:tc>
          <w:tcPr>
            <w:tcW w:w="110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E420A80">
            <w:pPr>
              <w:jc w:val="center"/>
              <w:rPr>
                <w:rFonts w:hint="eastAsia" w:ascii="宋体" w:hAnsi="宋体" w:eastAsia="宋体" w:cs="宋体"/>
                <w:i w:val="0"/>
                <w:color w:val="000000"/>
                <w:sz w:val="22"/>
                <w:szCs w:val="22"/>
                <w:u w:val="none"/>
              </w:rPr>
            </w:pPr>
          </w:p>
        </w:tc>
        <w:tc>
          <w:tcPr>
            <w:tcW w:w="984"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CC67AE1">
            <w:pPr>
              <w:jc w:val="center"/>
              <w:rPr>
                <w:rFonts w:hint="eastAsia" w:ascii="宋体" w:hAnsi="宋体" w:eastAsia="宋体" w:cs="宋体"/>
                <w:i w:val="0"/>
                <w:color w:val="000000"/>
                <w:sz w:val="22"/>
                <w:szCs w:val="22"/>
                <w:u w:val="none"/>
              </w:rPr>
            </w:pPr>
          </w:p>
        </w:tc>
        <w:tc>
          <w:tcPr>
            <w:tcW w:w="11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DFBB7E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12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CAD2CA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28FE5B2">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12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FDDB714">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其中：财政拨款</w:t>
            </w:r>
          </w:p>
        </w:tc>
      </w:tr>
      <w:tr w14:paraId="02EFA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1"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E53D124">
            <w:pPr>
              <w:pageBreakBefore w:val="0"/>
              <w:jc w:val="left"/>
              <w:textAlignment w:val="center"/>
            </w:pPr>
            <w:r>
              <w:rPr>
                <w:rFonts w:ascii="Times New Roman" w:hAnsi="Times New Roman" w:eastAsia="Times New Roman" w:cs="Times New Roman"/>
                <w:b w:val="0"/>
                <w:i w:val="0"/>
                <w:strike w:val="0"/>
                <w:color w:val="000000"/>
                <w:position w:val="-1"/>
                <w:sz w:val="22"/>
                <w:u w:val="none"/>
              </w:rPr>
              <w:t>年度主要任务完成情况</w:t>
            </w:r>
          </w:p>
        </w:tc>
        <w:tc>
          <w:tcPr>
            <w:tcW w:w="99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70B2D6D">
            <w:pPr>
              <w:pageBreakBefore w:val="0"/>
              <w:jc w:val="left"/>
              <w:textAlignment w:val="center"/>
            </w:pPr>
            <w:r>
              <w:rPr>
                <w:rFonts w:ascii="Times New Roman" w:hAnsi="Times New Roman" w:eastAsia="Times New Roman" w:cs="Times New Roman"/>
                <w:b w:val="0"/>
                <w:i w:val="0"/>
                <w:strike w:val="0"/>
                <w:color w:val="000000"/>
                <w:position w:val="-1"/>
                <w:sz w:val="22"/>
                <w:u w:val="none"/>
              </w:rPr>
              <w:t>财政代编一级项目（市本级）</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75CD449">
            <w:pPr>
              <w:pageBreakBefore w:val="0"/>
              <w:jc w:val="left"/>
              <w:textAlignment w:val="center"/>
            </w:pPr>
            <w:r>
              <w:rPr>
                <w:rFonts w:ascii="Times New Roman" w:hAnsi="Times New Roman" w:eastAsia="Times New Roman" w:cs="Times New Roman"/>
                <w:b w:val="0"/>
                <w:i w:val="0"/>
                <w:strike w:val="0"/>
                <w:color w:val="000000"/>
                <w:position w:val="-1"/>
                <w:sz w:val="22"/>
                <w:u w:val="none"/>
              </w:rPr>
              <w:t>班均经费+园长经费+园舍租金。按照2023年工作计划安排，每月按时发放教职工工资以及满足园内水电费等日常支出保障园所正常运转，每季度按时支付租金。</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361F01">
            <w:pPr>
              <w:pageBreakBefore w:val="0"/>
              <w:jc w:val="left"/>
              <w:textAlignment w:val="center"/>
            </w:pPr>
            <w:r>
              <w:rPr>
                <w:rFonts w:ascii="Times New Roman" w:hAnsi="Times New Roman" w:eastAsia="Times New Roman" w:cs="Times New Roman"/>
                <w:b w:val="0"/>
                <w:i w:val="0"/>
                <w:strike w:val="0"/>
                <w:color w:val="000000"/>
                <w:position w:val="-1"/>
                <w:sz w:val="22"/>
                <w:u w:val="none"/>
              </w:rPr>
              <w:t>我园2023项目完成情况良好，保障了本园正常运行。</w:t>
            </w:r>
          </w:p>
        </w:tc>
        <w:tc>
          <w:tcPr>
            <w:tcW w:w="11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ABC5A7C">
            <w:pPr>
              <w:pageBreakBefore w:val="0"/>
              <w:jc w:val="right"/>
              <w:textAlignment w:val="center"/>
            </w:pPr>
            <w:r>
              <w:rPr>
                <w:rFonts w:ascii="Times New Roman" w:hAnsi="Times New Roman" w:eastAsia="Times New Roman" w:cs="Times New Roman"/>
                <w:b w:val="0"/>
                <w:i w:val="0"/>
                <w:strike w:val="0"/>
                <w:color w:val="000000"/>
                <w:position w:val="-1"/>
                <w:sz w:val="22"/>
                <w:u w:val="none"/>
              </w:rPr>
              <w:t>12,029,876.02</w:t>
            </w:r>
          </w:p>
        </w:tc>
        <w:tc>
          <w:tcPr>
            <w:tcW w:w="12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02F5FBF">
            <w:pPr>
              <w:pageBreakBefore w:val="0"/>
              <w:jc w:val="right"/>
              <w:textAlignment w:val="center"/>
            </w:pPr>
            <w:r>
              <w:rPr>
                <w:rFonts w:ascii="Times New Roman" w:hAnsi="Times New Roman" w:eastAsia="Times New Roman" w:cs="Times New Roman"/>
                <w:b w:val="0"/>
                <w:i w:val="0"/>
                <w:strike w:val="0"/>
                <w:color w:val="000000"/>
                <w:position w:val="-1"/>
                <w:sz w:val="22"/>
                <w:u w:val="none"/>
              </w:rPr>
              <w:t>12,029,876.02</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63517D">
            <w:pPr>
              <w:pageBreakBefore w:val="0"/>
              <w:jc w:val="right"/>
              <w:textAlignment w:val="center"/>
            </w:pPr>
            <w:r>
              <w:rPr>
                <w:rFonts w:ascii="Times New Roman" w:hAnsi="Times New Roman" w:eastAsia="Times New Roman" w:cs="Times New Roman"/>
                <w:b w:val="0"/>
                <w:i w:val="0"/>
                <w:strike w:val="0"/>
                <w:color w:val="000000"/>
                <w:position w:val="-1"/>
                <w:sz w:val="22"/>
                <w:u w:val="none"/>
              </w:rPr>
              <w:t>11,830,032.03</w:t>
            </w:r>
          </w:p>
        </w:tc>
        <w:tc>
          <w:tcPr>
            <w:tcW w:w="12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DE7AFE">
            <w:pPr>
              <w:pageBreakBefore w:val="0"/>
              <w:jc w:val="right"/>
              <w:textAlignment w:val="center"/>
            </w:pPr>
            <w:r>
              <w:rPr>
                <w:rFonts w:ascii="Times New Roman" w:hAnsi="Times New Roman" w:eastAsia="Times New Roman" w:cs="Times New Roman"/>
                <w:b w:val="0"/>
                <w:i w:val="0"/>
                <w:strike w:val="0"/>
                <w:color w:val="000000"/>
                <w:position w:val="-1"/>
                <w:sz w:val="22"/>
                <w:u w:val="none"/>
              </w:rPr>
              <w:t>11,830,032.03</w:t>
            </w:r>
          </w:p>
        </w:tc>
      </w:tr>
      <w:tr w14:paraId="77B3D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1"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9F00CF9">
            <w:pPr>
              <w:pageBreakBefore w:val="0"/>
              <w:jc w:val="left"/>
              <w:textAlignment w:val="center"/>
            </w:pPr>
            <w:r>
              <w:rPr>
                <w:rFonts w:ascii="Times New Roman" w:hAnsi="Times New Roman" w:eastAsia="Times New Roman" w:cs="Times New Roman"/>
                <w:b w:val="0"/>
                <w:i w:val="0"/>
                <w:strike w:val="0"/>
                <w:color w:val="000000"/>
                <w:position w:val="-1"/>
                <w:sz w:val="22"/>
                <w:u w:val="none"/>
              </w:rPr>
              <w:t>年度主要任务完成情况</w:t>
            </w:r>
          </w:p>
        </w:tc>
        <w:tc>
          <w:tcPr>
            <w:tcW w:w="99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EE6703C">
            <w:pPr>
              <w:pageBreakBefore w:val="0"/>
              <w:jc w:val="left"/>
              <w:textAlignment w:val="center"/>
            </w:pPr>
            <w:r>
              <w:rPr>
                <w:rFonts w:ascii="Times New Roman" w:hAnsi="Times New Roman" w:eastAsia="Times New Roman" w:cs="Times New Roman"/>
                <w:b w:val="0"/>
                <w:i w:val="0"/>
                <w:strike w:val="0"/>
                <w:color w:val="000000"/>
                <w:position w:val="-1"/>
                <w:sz w:val="22"/>
                <w:u w:val="none"/>
              </w:rPr>
              <w:t>幼儿园保教费</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920B00">
            <w:pPr>
              <w:pageBreakBefore w:val="0"/>
              <w:jc w:val="left"/>
              <w:textAlignment w:val="center"/>
            </w:pPr>
            <w:r>
              <w:rPr>
                <w:rFonts w:ascii="Times New Roman" w:hAnsi="Times New Roman" w:eastAsia="Times New Roman" w:cs="Times New Roman"/>
                <w:b w:val="0"/>
                <w:i w:val="0"/>
                <w:strike w:val="0"/>
                <w:color w:val="000000"/>
                <w:position w:val="-1"/>
                <w:sz w:val="22"/>
                <w:u w:val="none"/>
              </w:rPr>
              <w:t>日常开支（保教费）。在满足园内保障基本开支的同时，合理修缮园所，添置幼儿家具等，为幼儿打造一个快乐舒心的环境。</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F91A35E">
            <w:pPr>
              <w:pageBreakBefore w:val="0"/>
              <w:jc w:val="left"/>
              <w:textAlignment w:val="center"/>
            </w:pPr>
            <w:r>
              <w:rPr>
                <w:rFonts w:ascii="Times New Roman" w:hAnsi="Times New Roman" w:eastAsia="Times New Roman" w:cs="Times New Roman"/>
                <w:b w:val="0"/>
                <w:i w:val="0"/>
                <w:strike w:val="0"/>
                <w:color w:val="000000"/>
                <w:position w:val="-1"/>
                <w:sz w:val="22"/>
                <w:u w:val="none"/>
              </w:rPr>
              <w:t>我园2023项目完成情况良好，保障了本园正常运行。</w:t>
            </w:r>
          </w:p>
        </w:tc>
        <w:tc>
          <w:tcPr>
            <w:tcW w:w="11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FF4D5E6">
            <w:pPr>
              <w:pageBreakBefore w:val="0"/>
              <w:jc w:val="right"/>
              <w:textAlignment w:val="center"/>
            </w:pPr>
            <w:r>
              <w:rPr>
                <w:rFonts w:ascii="Times New Roman" w:hAnsi="Times New Roman" w:eastAsia="Times New Roman" w:cs="Times New Roman"/>
                <w:b w:val="0"/>
                <w:i w:val="0"/>
                <w:strike w:val="0"/>
                <w:color w:val="000000"/>
                <w:position w:val="-1"/>
                <w:sz w:val="22"/>
                <w:u w:val="none"/>
              </w:rPr>
              <w:t>3,440,141.20</w:t>
            </w:r>
          </w:p>
        </w:tc>
        <w:tc>
          <w:tcPr>
            <w:tcW w:w="12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98C7E70">
            <w:pPr>
              <w:pageBreakBefore w:val="0"/>
              <w:jc w:val="right"/>
              <w:textAlignment w:val="center"/>
            </w:pPr>
            <w:r>
              <w:rPr>
                <w:rFonts w:ascii="Times New Roman" w:hAnsi="Times New Roman" w:eastAsia="Times New Roman" w:cs="Times New Roman"/>
                <w:b w:val="0"/>
                <w:i w:val="0"/>
                <w:strike w:val="0"/>
                <w:color w:val="000000"/>
                <w:position w:val="-1"/>
                <w:sz w:val="22"/>
                <w:u w:val="none"/>
              </w:rPr>
              <w:t>0.00</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01F2599">
            <w:pPr>
              <w:pageBreakBefore w:val="0"/>
              <w:jc w:val="right"/>
              <w:textAlignment w:val="center"/>
            </w:pPr>
            <w:r>
              <w:rPr>
                <w:rFonts w:ascii="Times New Roman" w:hAnsi="Times New Roman" w:eastAsia="Times New Roman" w:cs="Times New Roman"/>
                <w:b w:val="0"/>
                <w:i w:val="0"/>
                <w:strike w:val="0"/>
                <w:color w:val="000000"/>
                <w:position w:val="-1"/>
                <w:sz w:val="22"/>
                <w:u w:val="none"/>
              </w:rPr>
              <w:t>1,594,986.61</w:t>
            </w:r>
          </w:p>
        </w:tc>
        <w:tc>
          <w:tcPr>
            <w:tcW w:w="12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C2BFAB">
            <w:pPr>
              <w:pageBreakBefore w:val="0"/>
              <w:jc w:val="right"/>
              <w:textAlignment w:val="center"/>
            </w:pPr>
            <w:r>
              <w:rPr>
                <w:rFonts w:ascii="Times New Roman" w:hAnsi="Times New Roman" w:eastAsia="Times New Roman" w:cs="Times New Roman"/>
                <w:b w:val="0"/>
                <w:i w:val="0"/>
                <w:strike w:val="0"/>
                <w:color w:val="000000"/>
                <w:position w:val="-1"/>
                <w:sz w:val="22"/>
                <w:u w:val="none"/>
              </w:rPr>
              <w:t>0.00</w:t>
            </w:r>
          </w:p>
        </w:tc>
      </w:tr>
      <w:tr w14:paraId="4A3C2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1"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74A1377">
            <w:pPr>
              <w:pageBreakBefore w:val="0"/>
              <w:jc w:val="left"/>
              <w:textAlignment w:val="center"/>
            </w:pPr>
            <w:r>
              <w:rPr>
                <w:rFonts w:ascii="Times New Roman" w:hAnsi="Times New Roman" w:eastAsia="Times New Roman" w:cs="Times New Roman"/>
                <w:b w:val="0"/>
                <w:i w:val="0"/>
                <w:strike w:val="0"/>
                <w:color w:val="000000"/>
                <w:position w:val="-1"/>
                <w:sz w:val="22"/>
                <w:u w:val="none"/>
              </w:rPr>
              <w:t>年度主要任务完成情况</w:t>
            </w:r>
          </w:p>
        </w:tc>
        <w:tc>
          <w:tcPr>
            <w:tcW w:w="99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0E7A95F">
            <w:pPr>
              <w:pageBreakBefore w:val="0"/>
              <w:jc w:val="left"/>
              <w:textAlignment w:val="center"/>
            </w:pPr>
            <w:r>
              <w:rPr>
                <w:rFonts w:ascii="Times New Roman" w:hAnsi="Times New Roman" w:eastAsia="Times New Roman" w:cs="Times New Roman"/>
                <w:b w:val="0"/>
                <w:i w:val="0"/>
                <w:strike w:val="0"/>
                <w:color w:val="000000"/>
                <w:position w:val="-1"/>
                <w:sz w:val="22"/>
                <w:u w:val="none"/>
              </w:rPr>
              <w:t>新型公办园</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1763571">
            <w:pPr>
              <w:pageBreakBefore w:val="0"/>
              <w:jc w:val="left"/>
              <w:textAlignment w:val="center"/>
            </w:pPr>
            <w:r>
              <w:rPr>
                <w:rFonts w:ascii="Times New Roman" w:hAnsi="Times New Roman" w:eastAsia="Times New Roman" w:cs="Times New Roman"/>
                <w:b w:val="0"/>
                <w:i w:val="0"/>
                <w:strike w:val="0"/>
                <w:color w:val="000000"/>
                <w:position w:val="-1"/>
                <w:sz w:val="22"/>
                <w:u w:val="none"/>
              </w:rPr>
              <w:t>学生饭堂运营-幼儿伙食费。保障幼儿在园的伙食开支。</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E09BE2D">
            <w:pPr>
              <w:pageBreakBefore w:val="0"/>
              <w:jc w:val="left"/>
              <w:textAlignment w:val="center"/>
            </w:pPr>
            <w:r>
              <w:rPr>
                <w:rFonts w:ascii="Times New Roman" w:hAnsi="Times New Roman" w:eastAsia="Times New Roman" w:cs="Times New Roman"/>
                <w:b w:val="0"/>
                <w:i w:val="0"/>
                <w:strike w:val="0"/>
                <w:color w:val="000000"/>
                <w:position w:val="-1"/>
                <w:sz w:val="22"/>
                <w:u w:val="none"/>
              </w:rPr>
              <w:t>我园2023项目完成情况良好，保障了本园正常运行。</w:t>
            </w:r>
          </w:p>
        </w:tc>
        <w:tc>
          <w:tcPr>
            <w:tcW w:w="11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3F72295">
            <w:pPr>
              <w:pageBreakBefore w:val="0"/>
              <w:jc w:val="right"/>
              <w:textAlignment w:val="center"/>
            </w:pPr>
            <w:r>
              <w:rPr>
                <w:rFonts w:ascii="Times New Roman" w:hAnsi="Times New Roman" w:eastAsia="Times New Roman" w:cs="Times New Roman"/>
                <w:b w:val="0"/>
                <w:i w:val="0"/>
                <w:strike w:val="0"/>
                <w:color w:val="000000"/>
                <w:position w:val="-1"/>
                <w:sz w:val="22"/>
                <w:u w:val="none"/>
              </w:rPr>
              <w:t>1,487,500.00</w:t>
            </w:r>
          </w:p>
        </w:tc>
        <w:tc>
          <w:tcPr>
            <w:tcW w:w="12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B9CE11">
            <w:pPr>
              <w:pageBreakBefore w:val="0"/>
              <w:jc w:val="right"/>
              <w:textAlignment w:val="center"/>
            </w:pPr>
            <w:r>
              <w:rPr>
                <w:rFonts w:ascii="Times New Roman" w:hAnsi="Times New Roman" w:eastAsia="Times New Roman" w:cs="Times New Roman"/>
                <w:b w:val="0"/>
                <w:i w:val="0"/>
                <w:strike w:val="0"/>
                <w:color w:val="000000"/>
                <w:position w:val="-1"/>
                <w:sz w:val="22"/>
                <w:u w:val="none"/>
              </w:rPr>
              <w:t>0.00</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FA0B8B6">
            <w:pPr>
              <w:pageBreakBefore w:val="0"/>
              <w:jc w:val="right"/>
              <w:textAlignment w:val="center"/>
            </w:pPr>
            <w:r>
              <w:rPr>
                <w:rFonts w:ascii="Times New Roman" w:hAnsi="Times New Roman" w:eastAsia="Times New Roman" w:cs="Times New Roman"/>
                <w:b w:val="0"/>
                <w:i w:val="0"/>
                <w:strike w:val="0"/>
                <w:color w:val="000000"/>
                <w:position w:val="-1"/>
                <w:sz w:val="22"/>
                <w:u w:val="none"/>
              </w:rPr>
              <w:t>1,070,093.09</w:t>
            </w:r>
          </w:p>
        </w:tc>
        <w:tc>
          <w:tcPr>
            <w:tcW w:w="12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946BFD3">
            <w:pPr>
              <w:pageBreakBefore w:val="0"/>
              <w:jc w:val="right"/>
              <w:textAlignment w:val="center"/>
            </w:pPr>
            <w:r>
              <w:rPr>
                <w:rFonts w:ascii="Times New Roman" w:hAnsi="Times New Roman" w:eastAsia="Times New Roman" w:cs="Times New Roman"/>
                <w:b w:val="0"/>
                <w:i w:val="0"/>
                <w:strike w:val="0"/>
                <w:color w:val="000000"/>
                <w:position w:val="-1"/>
                <w:sz w:val="22"/>
                <w:u w:val="none"/>
              </w:rPr>
              <w:t>0.00</w:t>
            </w:r>
          </w:p>
        </w:tc>
      </w:tr>
      <w:tr w14:paraId="00573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0"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F7B5207">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年度主要任务完成情况</w:t>
            </w:r>
          </w:p>
        </w:tc>
        <w:tc>
          <w:tcPr>
            <w:tcW w:w="3083"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14:paraId="1F4FAAD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金额合计</w:t>
            </w:r>
          </w:p>
        </w:tc>
        <w:tc>
          <w:tcPr>
            <w:tcW w:w="11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6CC9D41">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16,957,517.22</w:t>
            </w:r>
          </w:p>
        </w:tc>
        <w:tc>
          <w:tcPr>
            <w:tcW w:w="12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E112035">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12,029,876.02</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E9A940">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14,495,111.73</w:t>
            </w:r>
          </w:p>
        </w:tc>
        <w:tc>
          <w:tcPr>
            <w:tcW w:w="126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4898DB3">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11,830,032.03</w:t>
            </w:r>
          </w:p>
        </w:tc>
      </w:tr>
      <w:tr w14:paraId="410A8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53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DD7EF03">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年度总体目标完成情况</w:t>
            </w:r>
          </w:p>
        </w:tc>
        <w:tc>
          <w:tcPr>
            <w:tcW w:w="3083"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14:paraId="236507D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4713"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14:paraId="030A8FF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目标实际完成情况</w:t>
            </w:r>
          </w:p>
        </w:tc>
      </w:tr>
      <w:tr w14:paraId="167E5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61"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DC2D398">
            <w:pPr>
              <w:jc w:val="center"/>
              <w:rPr>
                <w:rFonts w:hint="eastAsia" w:ascii="宋体" w:hAnsi="宋体" w:eastAsia="宋体" w:cs="宋体"/>
                <w:i w:val="0"/>
                <w:color w:val="000000"/>
                <w:sz w:val="22"/>
                <w:szCs w:val="22"/>
                <w:u w:val="none"/>
              </w:rPr>
            </w:pPr>
          </w:p>
        </w:tc>
        <w:tc>
          <w:tcPr>
            <w:tcW w:w="3083"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14:paraId="11C869CC">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1.尽量满足周边社会公众适龄幼儿的入学要求，致力于提供更优质的办学环境及更优质的教学质量；
2.  采取开展优秀教职工讲学的教学培训方式及专家培训的方式，促进教职工工作能力、水平提升，进一步提高教学质量；
3.督促教职工提升学历水平，教职工学历水平达到100%；
4.改善园内班级环境、户外运动环境及教职工办公环境及就餐环境，打造一个幼儿满意度达到95%及教职工满意度95%的幼儿环境。</w:t>
            </w:r>
          </w:p>
        </w:tc>
        <w:tc>
          <w:tcPr>
            <w:tcW w:w="4713"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14:paraId="39B03043">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1.满足了周边社会公众适龄幼儿的入学要求，提供了更优质的办学环境及更优质的教学质量,。存在问题：招生人数少于预期，未达到目标值。改进措施：要综合考虑多方面招生因素，合理预估学生人数。
2. 开展了多场次的园内教学培训及专家培训，提升了教职工工作能力，进一步提高教学水平；
3.督促教职工提升学历水平，教职工学历水平稳步提升；
4.改善了园内班级环境、户外运动环境及教职工办公环境及就餐环境，幼儿满意度及教职工满意度达到100%。</w:t>
            </w:r>
          </w:p>
        </w:tc>
      </w:tr>
      <w:tr w14:paraId="24900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40" w:hRule="atLeast"/>
        </w:trPr>
        <w:tc>
          <w:tcPr>
            <w:tcW w:w="53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8F3B66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999"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B8D32BC">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01E2748">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313805">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3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3D034AD2">
            <w:pPr>
              <w:keepNext w:val="0"/>
              <w:keepLines w:val="0"/>
              <w:widowControl/>
              <w:suppressLineNumbers w:val="0"/>
              <w:jc w:val="center"/>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预期指标</w:t>
            </w:r>
            <w:r>
              <w:rPr>
                <w:rFonts w:hint="eastAsia" w:ascii="宋体" w:hAnsi="宋体" w:cs="宋体"/>
                <w:i w:val="0"/>
                <w:color w:val="000000"/>
                <w:kern w:val="0"/>
                <w:sz w:val="22"/>
                <w:szCs w:val="22"/>
                <w:u w:val="none"/>
                <w:lang w:val="en-US" w:eastAsia="zh-CN" w:bidi="ar"/>
              </w:rPr>
              <w:t>值</w:t>
            </w:r>
          </w:p>
        </w:tc>
        <w:tc>
          <w:tcPr>
            <w:tcW w:w="236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36649D7E">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实际完成指标值</w:t>
            </w:r>
          </w:p>
        </w:tc>
      </w:tr>
      <w:tr w14:paraId="7A404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C51F669">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190BF3F3">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19610177">
            <w:pPr>
              <w:pageBreakBefore w:val="0"/>
              <w:jc w:val="center"/>
              <w:textAlignment w:val="center"/>
            </w:pPr>
            <w:r>
              <w:rPr>
                <w:rFonts w:ascii="Times New Roman" w:hAnsi="Times New Roman" w:eastAsia="Times New Roman" w:cs="Times New Roman"/>
                <w:b w:val="0"/>
                <w:i w:val="0"/>
                <w:strike w:val="0"/>
                <w:color w:val="000000"/>
                <w:position w:val="-1"/>
                <w:sz w:val="22"/>
                <w:u w:val="none"/>
              </w:rPr>
              <w:t>数量指标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E64BE08">
            <w:pPr>
              <w:pageBreakBefore w:val="0"/>
              <w:jc w:val="center"/>
              <w:textAlignment w:val="center"/>
            </w:pPr>
            <w:r>
              <w:rPr>
                <w:rFonts w:ascii="Times New Roman" w:hAnsi="Times New Roman" w:eastAsia="Times New Roman" w:cs="Times New Roman"/>
                <w:b w:val="0"/>
                <w:i w:val="0"/>
                <w:strike w:val="0"/>
                <w:color w:val="000000"/>
                <w:position w:val="-1"/>
                <w:sz w:val="22"/>
                <w:u w:val="none"/>
              </w:rPr>
              <w:t>提供了公办学前优质学位数量</w:t>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E4C3CB8">
            <w:pPr>
              <w:pageBreakBefore w:val="0"/>
              <w:jc w:val="center"/>
              <w:textAlignment w:val="center"/>
            </w:pPr>
            <w:r>
              <w:rPr>
                <w:rFonts w:ascii="Times New Roman" w:hAnsi="Times New Roman" w:eastAsia="Times New Roman" w:cs="Times New Roman"/>
                <w:b w:val="0"/>
                <w:i w:val="0"/>
                <w:strike w:val="0"/>
                <w:color w:val="000000"/>
                <w:position w:val="-1"/>
                <w:sz w:val="22"/>
                <w:u w:val="none"/>
              </w:rPr>
              <w:t>≥425个</w:t>
            </w:r>
            <w:r>
              <w:rPr>
                <w:rFonts w:ascii="Times New Roman" w:hAnsi="Times New Roman" w:eastAsia="Times New Roman" w:cs="Times New Roman"/>
                <w:b w:val="0"/>
                <w:i w:val="0"/>
                <w:strike w:val="0"/>
                <w:color w:val="000000"/>
                <w:position w:val="-1"/>
                <w:sz w:val="22"/>
                <w:u w:val="none"/>
              </w:rPr>
              <w:tab/>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264A987A">
            <w:pPr>
              <w:pageBreakBefore w:val="0"/>
              <w:jc w:val="center"/>
              <w:textAlignment w:val="center"/>
            </w:pPr>
            <w:r>
              <w:rPr>
                <w:rFonts w:ascii="Times New Roman" w:hAnsi="Times New Roman" w:eastAsia="Times New Roman" w:cs="Times New Roman"/>
                <w:b w:val="0"/>
                <w:i w:val="0"/>
                <w:strike w:val="0"/>
                <w:color w:val="000000"/>
                <w:position w:val="-1"/>
                <w:sz w:val="22"/>
                <w:u w:val="none"/>
              </w:rPr>
              <w:t>383个</w:t>
            </w:r>
          </w:p>
        </w:tc>
      </w:tr>
      <w:tr w14:paraId="13381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EE1C185">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1AE1A69">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FDF9A47">
            <w:pPr>
              <w:pageBreakBefore w:val="0"/>
              <w:jc w:val="center"/>
              <w:textAlignment w:val="center"/>
            </w:pPr>
            <w:r>
              <w:rPr>
                <w:rFonts w:ascii="Times New Roman" w:hAnsi="Times New Roman" w:eastAsia="Times New Roman" w:cs="Times New Roman"/>
                <w:b w:val="0"/>
                <w:i w:val="0"/>
                <w:strike w:val="0"/>
                <w:color w:val="000000"/>
                <w:position w:val="-1"/>
                <w:sz w:val="22"/>
                <w:u w:val="none"/>
              </w:rPr>
              <w:t>数量指标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395719E">
            <w:pPr>
              <w:pageBreakBefore w:val="0"/>
              <w:jc w:val="center"/>
              <w:textAlignment w:val="center"/>
            </w:pPr>
            <w:r>
              <w:rPr>
                <w:rFonts w:ascii="Times New Roman" w:hAnsi="Times New Roman" w:eastAsia="Times New Roman" w:cs="Times New Roman"/>
                <w:b w:val="0"/>
                <w:i w:val="0"/>
                <w:strike w:val="0"/>
                <w:color w:val="000000"/>
                <w:position w:val="-1"/>
                <w:sz w:val="22"/>
                <w:u w:val="none"/>
              </w:rPr>
              <w:t>每个在园幼儿最少5本图书</w:t>
            </w:r>
            <w:r>
              <w:rPr>
                <w:rFonts w:ascii="Times New Roman" w:hAnsi="Times New Roman" w:eastAsia="Times New Roman" w:cs="Times New Roman"/>
                <w:b w:val="0"/>
                <w:i w:val="0"/>
                <w:strike w:val="0"/>
                <w:color w:val="000000"/>
                <w:position w:val="-1"/>
                <w:sz w:val="22"/>
                <w:u w:val="none"/>
              </w:rPr>
              <w:tab/>
              <w:t>
</w:t>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CCC9033">
            <w:pPr>
              <w:pageBreakBefore w:val="0"/>
              <w:jc w:val="center"/>
              <w:textAlignment w:val="center"/>
            </w:pPr>
            <w:r>
              <w:rPr>
                <w:rFonts w:ascii="Times New Roman" w:hAnsi="Times New Roman" w:eastAsia="Times New Roman" w:cs="Times New Roman"/>
                <w:b w:val="0"/>
                <w:i w:val="0"/>
                <w:strike w:val="0"/>
                <w:color w:val="000000"/>
                <w:position w:val="-1"/>
                <w:sz w:val="22"/>
                <w:u w:val="none"/>
              </w:rPr>
              <w:t>95%</w:t>
            </w:r>
            <w:r>
              <w:rPr>
                <w:rFonts w:ascii="Times New Roman" w:hAnsi="Times New Roman" w:eastAsia="Times New Roman" w:cs="Times New Roman"/>
                <w:b w:val="0"/>
                <w:i w:val="0"/>
                <w:strike w:val="0"/>
                <w:color w:val="000000"/>
                <w:position w:val="-1"/>
                <w:sz w:val="22"/>
                <w:u w:val="none"/>
              </w:rPr>
              <w:tab/>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0591D508">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75607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3438DB0">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3E9E767">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CF090BB">
            <w:pPr>
              <w:pageBreakBefore w:val="0"/>
              <w:jc w:val="center"/>
              <w:textAlignment w:val="center"/>
            </w:pPr>
            <w:r>
              <w:rPr>
                <w:rFonts w:ascii="Times New Roman" w:hAnsi="Times New Roman" w:eastAsia="Times New Roman" w:cs="Times New Roman"/>
                <w:b w:val="0"/>
                <w:i w:val="0"/>
                <w:strike w:val="0"/>
                <w:color w:val="000000"/>
                <w:position w:val="-1"/>
                <w:sz w:val="22"/>
                <w:u w:val="none"/>
              </w:rPr>
              <w:t>质量指标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6D818C">
            <w:pPr>
              <w:pageBreakBefore w:val="0"/>
              <w:jc w:val="center"/>
              <w:textAlignment w:val="center"/>
            </w:pPr>
            <w:r>
              <w:rPr>
                <w:rFonts w:ascii="Times New Roman" w:hAnsi="Times New Roman" w:eastAsia="Times New Roman" w:cs="Times New Roman"/>
                <w:b w:val="0"/>
                <w:i w:val="0"/>
                <w:strike w:val="0"/>
                <w:color w:val="000000"/>
                <w:position w:val="-1"/>
                <w:sz w:val="22"/>
                <w:u w:val="none"/>
              </w:rPr>
              <w:t>购置区域教学教玩质量达标率</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0AFDB7C">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0936A47">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29809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DE5A130">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9A74147">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CA653A0">
            <w:pPr>
              <w:pageBreakBefore w:val="0"/>
              <w:jc w:val="center"/>
              <w:textAlignment w:val="center"/>
            </w:pPr>
            <w:r>
              <w:rPr>
                <w:rFonts w:ascii="Times New Roman" w:hAnsi="Times New Roman" w:eastAsia="Times New Roman" w:cs="Times New Roman"/>
                <w:b w:val="0"/>
                <w:i w:val="0"/>
                <w:strike w:val="0"/>
                <w:color w:val="000000"/>
                <w:position w:val="-1"/>
                <w:sz w:val="22"/>
                <w:u w:val="none"/>
              </w:rPr>
              <w:t>质量指标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9A14630">
            <w:pPr>
              <w:pageBreakBefore w:val="0"/>
              <w:jc w:val="center"/>
              <w:textAlignment w:val="center"/>
            </w:pPr>
            <w:r>
              <w:rPr>
                <w:rFonts w:ascii="Times New Roman" w:hAnsi="Times New Roman" w:eastAsia="Times New Roman" w:cs="Times New Roman"/>
                <w:b w:val="0"/>
                <w:i w:val="0"/>
                <w:strike w:val="0"/>
                <w:color w:val="000000"/>
                <w:position w:val="-1"/>
                <w:sz w:val="22"/>
                <w:u w:val="none"/>
              </w:rPr>
              <w:t>图书使用验收通过率</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1A41E4E">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5B693976">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7A87F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AD1A4BE">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F82D011">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2F90859">
            <w:pPr>
              <w:pageBreakBefore w:val="0"/>
              <w:jc w:val="center"/>
              <w:textAlignment w:val="center"/>
            </w:pPr>
            <w:r>
              <w:rPr>
                <w:rFonts w:ascii="Times New Roman" w:hAnsi="Times New Roman" w:eastAsia="Times New Roman" w:cs="Times New Roman"/>
                <w:b w:val="0"/>
                <w:i w:val="0"/>
                <w:strike w:val="0"/>
                <w:color w:val="000000"/>
                <w:position w:val="-1"/>
                <w:sz w:val="22"/>
                <w:u w:val="none"/>
              </w:rPr>
              <w:t>质量指标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AF4F56A">
            <w:pPr>
              <w:pageBreakBefore w:val="0"/>
              <w:jc w:val="center"/>
              <w:textAlignment w:val="center"/>
            </w:pPr>
            <w:r>
              <w:rPr>
                <w:rFonts w:ascii="Times New Roman" w:hAnsi="Times New Roman" w:eastAsia="Times New Roman" w:cs="Times New Roman"/>
                <w:b w:val="0"/>
                <w:i w:val="0"/>
                <w:strike w:val="0"/>
                <w:color w:val="000000"/>
                <w:position w:val="-1"/>
                <w:sz w:val="22"/>
                <w:u w:val="none"/>
              </w:rPr>
              <w:t>专任教师合格率</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22E0D33B">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4EBBEA4">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29C3E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AA26F18">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B869370">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FF26586">
            <w:pPr>
              <w:pageBreakBefore w:val="0"/>
              <w:jc w:val="center"/>
              <w:textAlignment w:val="center"/>
            </w:pPr>
            <w:r>
              <w:rPr>
                <w:rFonts w:ascii="Times New Roman" w:hAnsi="Times New Roman" w:eastAsia="Times New Roman" w:cs="Times New Roman"/>
                <w:b w:val="0"/>
                <w:i w:val="0"/>
                <w:strike w:val="0"/>
                <w:color w:val="000000"/>
                <w:position w:val="-1"/>
                <w:sz w:val="22"/>
                <w:u w:val="none"/>
              </w:rPr>
              <w:t>时效指标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6873FA">
            <w:pPr>
              <w:pageBreakBefore w:val="0"/>
              <w:jc w:val="center"/>
              <w:textAlignment w:val="center"/>
            </w:pPr>
            <w:r>
              <w:rPr>
                <w:rFonts w:ascii="Times New Roman" w:hAnsi="Times New Roman" w:eastAsia="Times New Roman" w:cs="Times New Roman"/>
                <w:b w:val="0"/>
                <w:i w:val="0"/>
                <w:strike w:val="0"/>
                <w:color w:val="000000"/>
                <w:position w:val="-1"/>
                <w:sz w:val="22"/>
                <w:u w:val="none"/>
              </w:rPr>
              <w:t>图书购买及时性</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E77882A">
            <w:pPr>
              <w:pageBreakBefore w:val="0"/>
              <w:jc w:val="center"/>
              <w:textAlignment w:val="center"/>
            </w:pPr>
            <w:r>
              <w:rPr>
                <w:rFonts w:ascii="Times New Roman" w:hAnsi="Times New Roman" w:eastAsia="Times New Roman" w:cs="Times New Roman"/>
                <w:b w:val="0"/>
                <w:i w:val="0"/>
                <w:strike w:val="0"/>
                <w:color w:val="000000"/>
                <w:position w:val="-1"/>
                <w:sz w:val="22"/>
                <w:u w:val="none"/>
              </w:rPr>
              <w:t>儿童健康成长补贴专项经费下达后及时采购，在2023年10月前完成</w:t>
            </w:r>
            <w:r>
              <w:rPr>
                <w:rFonts w:ascii="Times New Roman" w:hAnsi="Times New Roman" w:eastAsia="Times New Roman" w:cs="Times New Roman"/>
                <w:b w:val="0"/>
                <w:i w:val="0"/>
                <w:strike w:val="0"/>
                <w:color w:val="000000"/>
                <w:position w:val="-1"/>
                <w:sz w:val="22"/>
                <w:u w:val="none"/>
              </w:rPr>
              <w:tab/>
              <w:t>
</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0327C846">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1B609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C96F054">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E8C8496">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164F8DB">
            <w:pPr>
              <w:pageBreakBefore w:val="0"/>
              <w:jc w:val="center"/>
              <w:textAlignment w:val="center"/>
            </w:pPr>
            <w:r>
              <w:rPr>
                <w:rFonts w:ascii="Times New Roman" w:hAnsi="Times New Roman" w:eastAsia="Times New Roman" w:cs="Times New Roman"/>
                <w:b w:val="0"/>
                <w:i w:val="0"/>
                <w:strike w:val="0"/>
                <w:color w:val="000000"/>
                <w:position w:val="-1"/>
                <w:sz w:val="22"/>
                <w:u w:val="none"/>
              </w:rPr>
              <w:t>时效指标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438F1E">
            <w:pPr>
              <w:pageBreakBefore w:val="0"/>
              <w:jc w:val="center"/>
              <w:textAlignment w:val="center"/>
            </w:pPr>
            <w:r>
              <w:rPr>
                <w:rFonts w:ascii="Times New Roman" w:hAnsi="Times New Roman" w:eastAsia="Times New Roman" w:cs="Times New Roman"/>
                <w:b w:val="0"/>
                <w:i w:val="0"/>
                <w:strike w:val="0"/>
                <w:color w:val="000000"/>
                <w:position w:val="-1"/>
                <w:sz w:val="22"/>
                <w:u w:val="none"/>
              </w:rPr>
              <w:t>幼儿成长补贴及时性</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2C827E3B">
            <w:pPr>
              <w:pageBreakBefore w:val="0"/>
              <w:jc w:val="center"/>
              <w:textAlignment w:val="center"/>
            </w:pPr>
            <w:r>
              <w:rPr>
                <w:rFonts w:ascii="Times New Roman" w:hAnsi="Times New Roman" w:eastAsia="Times New Roman" w:cs="Times New Roman"/>
                <w:b w:val="0"/>
                <w:i w:val="0"/>
                <w:strike w:val="0"/>
                <w:color w:val="000000"/>
                <w:position w:val="-1"/>
                <w:sz w:val="22"/>
                <w:u w:val="none"/>
              </w:rPr>
              <w:t>儿童健康成长补贴专项经费下达后及时发放经费，2023年7月完成</w:t>
            </w:r>
            <w:r>
              <w:rPr>
                <w:rFonts w:ascii="Times New Roman" w:hAnsi="Times New Roman" w:eastAsia="Times New Roman" w:cs="Times New Roman"/>
                <w:b w:val="0"/>
                <w:i w:val="0"/>
                <w:strike w:val="0"/>
                <w:color w:val="000000"/>
                <w:position w:val="-1"/>
                <w:sz w:val="22"/>
                <w:u w:val="none"/>
              </w:rPr>
              <w:tab/>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49D02847">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5E868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40D469C">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62EDB62">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009B6A3">
            <w:pPr>
              <w:pageBreakBefore w:val="0"/>
              <w:jc w:val="center"/>
              <w:textAlignment w:val="center"/>
            </w:pPr>
            <w:r>
              <w:rPr>
                <w:rFonts w:ascii="Times New Roman" w:hAnsi="Times New Roman" w:eastAsia="Times New Roman" w:cs="Times New Roman"/>
                <w:b w:val="0"/>
                <w:i w:val="0"/>
                <w:strike w:val="0"/>
                <w:color w:val="000000"/>
                <w:position w:val="-1"/>
                <w:sz w:val="22"/>
                <w:u w:val="none"/>
              </w:rPr>
              <w:t>时效指标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72AE681">
            <w:pPr>
              <w:pageBreakBefore w:val="0"/>
              <w:jc w:val="center"/>
              <w:textAlignment w:val="center"/>
            </w:pPr>
            <w:r>
              <w:rPr>
                <w:rFonts w:ascii="Times New Roman" w:hAnsi="Times New Roman" w:eastAsia="Times New Roman" w:cs="Times New Roman"/>
                <w:b w:val="0"/>
                <w:i w:val="0"/>
                <w:strike w:val="0"/>
                <w:color w:val="000000"/>
                <w:position w:val="-1"/>
                <w:sz w:val="22"/>
                <w:u w:val="none"/>
              </w:rPr>
              <w:t>教学培训完成及时性</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2792039E">
            <w:pPr>
              <w:pageBreakBefore w:val="0"/>
              <w:jc w:val="center"/>
              <w:textAlignment w:val="center"/>
            </w:pPr>
            <w:r>
              <w:rPr>
                <w:rFonts w:ascii="Times New Roman" w:hAnsi="Times New Roman" w:eastAsia="Times New Roman" w:cs="Times New Roman"/>
                <w:b w:val="0"/>
                <w:i w:val="0"/>
                <w:strike w:val="0"/>
                <w:color w:val="000000"/>
                <w:position w:val="-1"/>
                <w:sz w:val="22"/>
                <w:u w:val="none"/>
              </w:rPr>
              <w:t>按照2023年教学工作安排，及时完成园内组织的教学培训工作，提供教师的工作能力。</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DBC6AD7">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49264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598E61F">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A0DC7DB">
            <w:pPr>
              <w:pageBreakBefore w:val="0"/>
              <w:jc w:val="center"/>
              <w:textAlignment w:val="center"/>
            </w:pPr>
            <w:r>
              <w:rPr>
                <w:rFonts w:ascii="Times New Roman" w:hAnsi="Times New Roman" w:eastAsia="Times New Roman" w:cs="Times New Roman"/>
                <w:b w:val="0"/>
                <w:i w:val="0"/>
                <w:strike w:val="0"/>
                <w:color w:val="000000"/>
                <w:position w:val="-1"/>
                <w:sz w:val="22"/>
                <w:u w:val="none"/>
              </w:rPr>
              <w:t>产出指标</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6DE82A">
            <w:pPr>
              <w:pageBreakBefore w:val="0"/>
              <w:jc w:val="center"/>
              <w:textAlignment w:val="center"/>
            </w:pPr>
            <w:r>
              <w:rPr>
                <w:rFonts w:ascii="Times New Roman" w:hAnsi="Times New Roman" w:eastAsia="Times New Roman" w:cs="Times New Roman"/>
                <w:b w:val="0"/>
                <w:i w:val="0"/>
                <w:strike w:val="0"/>
                <w:color w:val="000000"/>
                <w:position w:val="-1"/>
                <w:sz w:val="22"/>
                <w:u w:val="none"/>
              </w:rPr>
              <w:t>成本指标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898655D">
            <w:pPr>
              <w:pageBreakBefore w:val="0"/>
              <w:jc w:val="center"/>
              <w:textAlignment w:val="center"/>
            </w:pPr>
            <w:r>
              <w:rPr>
                <w:rFonts w:ascii="Times New Roman" w:hAnsi="Times New Roman" w:eastAsia="Times New Roman" w:cs="Times New Roman"/>
                <w:b w:val="0"/>
                <w:i w:val="0"/>
                <w:strike w:val="0"/>
                <w:color w:val="000000"/>
                <w:position w:val="-1"/>
                <w:sz w:val="22"/>
                <w:u w:val="none"/>
              </w:rPr>
              <w:t>项目总费用控制数</w:t>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5D2C6751">
            <w:pPr>
              <w:pageBreakBefore w:val="0"/>
              <w:jc w:val="center"/>
              <w:textAlignment w:val="center"/>
            </w:pPr>
            <w:r>
              <w:rPr>
                <w:rFonts w:ascii="Times New Roman" w:hAnsi="Times New Roman" w:eastAsia="Times New Roman" w:cs="Times New Roman"/>
                <w:b w:val="0"/>
                <w:i w:val="0"/>
                <w:strike w:val="0"/>
                <w:color w:val="000000"/>
                <w:position w:val="-1"/>
                <w:sz w:val="22"/>
                <w:u w:val="none"/>
              </w:rPr>
              <w:t>≤16597800.55元</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AD64EF8">
            <w:pPr>
              <w:pageBreakBefore w:val="0"/>
              <w:jc w:val="center"/>
              <w:textAlignment w:val="center"/>
            </w:pPr>
            <w:r>
              <w:rPr>
                <w:rFonts w:ascii="Times New Roman" w:hAnsi="Times New Roman" w:eastAsia="Times New Roman" w:cs="Times New Roman"/>
                <w:b w:val="0"/>
                <w:i w:val="0"/>
                <w:strike w:val="0"/>
                <w:color w:val="000000"/>
                <w:position w:val="-1"/>
                <w:sz w:val="22"/>
                <w:u w:val="none"/>
              </w:rPr>
              <w:t>14495111.73元</w:t>
            </w:r>
          </w:p>
        </w:tc>
      </w:tr>
      <w:tr w14:paraId="47AF0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53F7617">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F9AECE7">
            <w:pPr>
              <w:pageBreakBefore w:val="0"/>
              <w:jc w:val="center"/>
              <w:textAlignment w:val="center"/>
            </w:pPr>
            <w:r>
              <w:rPr>
                <w:rFonts w:ascii="Times New Roman" w:hAnsi="Times New Roman" w:eastAsia="Times New Roman" w:cs="Times New Roman"/>
                <w:b w:val="0"/>
                <w:i w:val="0"/>
                <w:strike w:val="0"/>
                <w:color w:val="000000"/>
                <w:position w:val="-1"/>
                <w:sz w:val="22"/>
                <w:u w:val="none"/>
              </w:rPr>
              <w:t>效益指标</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AFFF80">
            <w:pPr>
              <w:pageBreakBefore w:val="0"/>
              <w:jc w:val="center"/>
              <w:textAlignment w:val="center"/>
            </w:pPr>
            <w:r>
              <w:rPr>
                <w:rFonts w:ascii="Times New Roman" w:hAnsi="Times New Roman" w:eastAsia="Times New Roman" w:cs="Times New Roman"/>
                <w:b w:val="0"/>
                <w:i w:val="0"/>
                <w:strike w:val="0"/>
                <w:color w:val="000000"/>
                <w:position w:val="-1"/>
                <w:sz w:val="22"/>
                <w:u w:val="none"/>
              </w:rPr>
              <w:t>经济效益指标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4B8FB9">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59083A4A">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70F943F">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r>
      <w:tr w14:paraId="772B1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A7C2242">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C9B613A">
            <w:pPr>
              <w:pageBreakBefore w:val="0"/>
              <w:jc w:val="center"/>
              <w:textAlignment w:val="center"/>
            </w:pPr>
            <w:r>
              <w:rPr>
                <w:rFonts w:ascii="Times New Roman" w:hAnsi="Times New Roman" w:eastAsia="Times New Roman" w:cs="Times New Roman"/>
                <w:b w:val="0"/>
                <w:i w:val="0"/>
                <w:strike w:val="0"/>
                <w:color w:val="000000"/>
                <w:position w:val="-1"/>
                <w:sz w:val="22"/>
                <w:u w:val="none"/>
              </w:rPr>
              <w:t>效益指标</w:t>
            </w:r>
          </w:p>
        </w:tc>
        <w:tc>
          <w:tcPr>
            <w:tcW w:w="110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14FED21">
            <w:pPr>
              <w:pageBreakBefore w:val="0"/>
              <w:jc w:val="center"/>
              <w:textAlignment w:val="center"/>
            </w:pPr>
            <w:r>
              <w:rPr>
                <w:rFonts w:ascii="Times New Roman" w:hAnsi="Times New Roman" w:eastAsia="Times New Roman" w:cs="Times New Roman"/>
                <w:b w:val="0"/>
                <w:i w:val="0"/>
                <w:strike w:val="0"/>
                <w:color w:val="000000"/>
                <w:position w:val="-1"/>
                <w:sz w:val="22"/>
                <w:u w:val="none"/>
              </w:rPr>
              <w:t>社会效益指标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0FD7B20">
            <w:pPr>
              <w:pageBreakBefore w:val="0"/>
              <w:jc w:val="center"/>
              <w:textAlignment w:val="center"/>
            </w:pPr>
            <w:r>
              <w:rPr>
                <w:rFonts w:ascii="Times New Roman" w:hAnsi="Times New Roman" w:eastAsia="Times New Roman" w:cs="Times New Roman"/>
                <w:b w:val="0"/>
                <w:i w:val="0"/>
                <w:strike w:val="0"/>
                <w:color w:val="000000"/>
                <w:position w:val="-1"/>
                <w:sz w:val="22"/>
                <w:u w:val="none"/>
              </w:rPr>
              <w:t>校园文化认同度</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76BBE7D">
            <w:pPr>
              <w:pageBreakBefore w:val="0"/>
              <w:jc w:val="center"/>
              <w:textAlignment w:val="center"/>
            </w:pPr>
            <w:r>
              <w:rPr>
                <w:rFonts w:ascii="Times New Roman" w:hAnsi="Times New Roman" w:eastAsia="Times New Roman" w:cs="Times New Roman"/>
                <w:b w:val="0"/>
                <w:i w:val="0"/>
                <w:strike w:val="0"/>
                <w:color w:val="000000"/>
                <w:position w:val="-1"/>
                <w:sz w:val="22"/>
                <w:u w:val="none"/>
              </w:rPr>
              <w:t>95%</w:t>
            </w:r>
            <w:r>
              <w:rPr>
                <w:rFonts w:ascii="Times New Roman" w:hAnsi="Times New Roman" w:eastAsia="Times New Roman" w:cs="Times New Roman"/>
                <w:b w:val="0"/>
                <w:i w:val="0"/>
                <w:strike w:val="0"/>
                <w:color w:val="000000"/>
                <w:position w:val="-1"/>
                <w:sz w:val="22"/>
                <w:u w:val="none"/>
              </w:rPr>
              <w:tab/>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C0ACF36">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37523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31D4411">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82AF35A">
            <w:pPr>
              <w:pageBreakBefore w:val="0"/>
              <w:jc w:val="center"/>
              <w:textAlignment w:val="center"/>
            </w:pPr>
            <w:r>
              <w:rPr>
                <w:rFonts w:ascii="Times New Roman" w:hAnsi="Times New Roman" w:eastAsia="Times New Roman" w:cs="Times New Roman"/>
                <w:b w:val="0"/>
                <w:i w:val="0"/>
                <w:strike w:val="0"/>
                <w:color w:val="000000"/>
                <w:position w:val="-1"/>
                <w:sz w:val="22"/>
                <w:u w:val="none"/>
              </w:rPr>
              <w:t>效益指标</w:t>
            </w:r>
          </w:p>
        </w:tc>
        <w:tc>
          <w:tcPr>
            <w:tcW w:w="110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E2810CD">
            <w:pPr>
              <w:pageBreakBefore w:val="0"/>
              <w:jc w:val="center"/>
              <w:textAlignment w:val="center"/>
            </w:pPr>
            <w:r>
              <w:rPr>
                <w:rFonts w:ascii="Times New Roman" w:hAnsi="Times New Roman" w:eastAsia="Times New Roman" w:cs="Times New Roman"/>
                <w:b w:val="0"/>
                <w:i w:val="0"/>
                <w:strike w:val="0"/>
                <w:color w:val="000000"/>
                <w:position w:val="-1"/>
                <w:sz w:val="22"/>
                <w:u w:val="none"/>
              </w:rPr>
              <w:t>社会效益指标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FB9BD8C">
            <w:pPr>
              <w:pageBreakBefore w:val="0"/>
              <w:jc w:val="center"/>
              <w:textAlignment w:val="center"/>
            </w:pPr>
            <w:r>
              <w:rPr>
                <w:rFonts w:ascii="Times New Roman" w:hAnsi="Times New Roman" w:eastAsia="Times New Roman" w:cs="Times New Roman"/>
                <w:b w:val="0"/>
                <w:i w:val="0"/>
                <w:strike w:val="0"/>
                <w:color w:val="000000"/>
                <w:position w:val="-1"/>
                <w:sz w:val="22"/>
                <w:u w:val="none"/>
              </w:rPr>
              <w:t>采购设备使用率</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4180123D">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A9076CE">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2C001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97E12AA">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4C7DDC0">
            <w:pPr>
              <w:pageBreakBefore w:val="0"/>
              <w:jc w:val="center"/>
              <w:textAlignment w:val="center"/>
            </w:pPr>
            <w:r>
              <w:rPr>
                <w:rFonts w:ascii="Times New Roman" w:hAnsi="Times New Roman" w:eastAsia="Times New Roman" w:cs="Times New Roman"/>
                <w:b w:val="0"/>
                <w:i w:val="0"/>
                <w:strike w:val="0"/>
                <w:color w:val="000000"/>
                <w:position w:val="-1"/>
                <w:sz w:val="22"/>
                <w:u w:val="none"/>
              </w:rPr>
              <w:t>效益指标</w:t>
            </w:r>
          </w:p>
        </w:tc>
        <w:tc>
          <w:tcPr>
            <w:tcW w:w="110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CBB2930">
            <w:pPr>
              <w:pageBreakBefore w:val="0"/>
              <w:jc w:val="center"/>
              <w:textAlignment w:val="center"/>
            </w:pPr>
            <w:r>
              <w:rPr>
                <w:rFonts w:ascii="Times New Roman" w:hAnsi="Times New Roman" w:eastAsia="Times New Roman" w:cs="Times New Roman"/>
                <w:b w:val="0"/>
                <w:i w:val="0"/>
                <w:strike w:val="0"/>
                <w:color w:val="000000"/>
                <w:position w:val="-1"/>
                <w:sz w:val="22"/>
                <w:u w:val="none"/>
              </w:rPr>
              <w:t>社会效益指标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84B51A8">
            <w:pPr>
              <w:pageBreakBefore w:val="0"/>
              <w:jc w:val="center"/>
              <w:textAlignment w:val="center"/>
            </w:pPr>
            <w:r>
              <w:rPr>
                <w:rFonts w:ascii="Times New Roman" w:hAnsi="Times New Roman" w:eastAsia="Times New Roman" w:cs="Times New Roman"/>
                <w:b w:val="0"/>
                <w:i w:val="0"/>
                <w:strike w:val="0"/>
                <w:color w:val="000000"/>
                <w:position w:val="-1"/>
                <w:sz w:val="22"/>
                <w:u w:val="none"/>
              </w:rPr>
              <w:t>新增图书</w:t>
            </w:r>
            <w:r>
              <w:rPr>
                <w:rFonts w:ascii="Times New Roman" w:hAnsi="Times New Roman" w:eastAsia="Times New Roman" w:cs="Times New Roman"/>
                <w:b w:val="0"/>
                <w:i w:val="0"/>
                <w:strike w:val="0"/>
                <w:color w:val="000000"/>
                <w:position w:val="-1"/>
                <w:sz w:val="22"/>
                <w:u w:val="none"/>
              </w:rPr>
              <w:tab/>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8E768FA">
            <w:pPr>
              <w:pageBreakBefore w:val="0"/>
              <w:jc w:val="center"/>
              <w:textAlignment w:val="center"/>
            </w:pPr>
            <w:r>
              <w:rPr>
                <w:rFonts w:ascii="Times New Roman" w:hAnsi="Times New Roman" w:eastAsia="Times New Roman" w:cs="Times New Roman"/>
                <w:b w:val="0"/>
                <w:i w:val="0"/>
                <w:strike w:val="0"/>
                <w:color w:val="000000"/>
                <w:position w:val="-1"/>
                <w:sz w:val="22"/>
                <w:u w:val="none"/>
              </w:rPr>
              <w:t>95%</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A372667">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0248C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24AA00C">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2C2B537">
            <w:pPr>
              <w:pageBreakBefore w:val="0"/>
              <w:jc w:val="center"/>
              <w:textAlignment w:val="center"/>
            </w:pPr>
            <w:r>
              <w:rPr>
                <w:rFonts w:ascii="Times New Roman" w:hAnsi="Times New Roman" w:eastAsia="Times New Roman" w:cs="Times New Roman"/>
                <w:b w:val="0"/>
                <w:i w:val="0"/>
                <w:strike w:val="0"/>
                <w:color w:val="000000"/>
                <w:position w:val="-1"/>
                <w:sz w:val="22"/>
                <w:u w:val="none"/>
              </w:rPr>
              <w:t>效益指标</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99EAD31">
            <w:pPr>
              <w:pageBreakBefore w:val="0"/>
              <w:jc w:val="center"/>
              <w:textAlignment w:val="center"/>
            </w:pPr>
            <w:r>
              <w:rPr>
                <w:rFonts w:ascii="Times New Roman" w:hAnsi="Times New Roman" w:eastAsia="Times New Roman" w:cs="Times New Roman"/>
                <w:b w:val="0"/>
                <w:i w:val="0"/>
                <w:strike w:val="0"/>
                <w:color w:val="000000"/>
                <w:position w:val="-1"/>
                <w:sz w:val="22"/>
                <w:u w:val="none"/>
              </w:rPr>
              <w:t>可持续影响指标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A898271">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669AF64">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473EF26">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r>
      <w:tr w14:paraId="5D31F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BF4F0CF">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419D4DD">
            <w:pPr>
              <w:pageBreakBefore w:val="0"/>
              <w:jc w:val="center"/>
              <w:textAlignment w:val="center"/>
            </w:pPr>
            <w:r>
              <w:rPr>
                <w:rFonts w:ascii="Times New Roman" w:hAnsi="Times New Roman" w:eastAsia="Times New Roman" w:cs="Times New Roman"/>
                <w:b w:val="0"/>
                <w:i w:val="0"/>
                <w:strike w:val="0"/>
                <w:color w:val="000000"/>
                <w:position w:val="-1"/>
                <w:sz w:val="22"/>
                <w:u w:val="none"/>
              </w:rPr>
              <w:t>效益指标</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62A042">
            <w:pPr>
              <w:pageBreakBefore w:val="0"/>
              <w:jc w:val="center"/>
              <w:textAlignment w:val="center"/>
            </w:pPr>
            <w:r>
              <w:rPr>
                <w:rFonts w:ascii="Times New Roman" w:hAnsi="Times New Roman" w:eastAsia="Times New Roman" w:cs="Times New Roman"/>
                <w:b w:val="0"/>
                <w:i w:val="0"/>
                <w:strike w:val="0"/>
                <w:color w:val="000000"/>
                <w:position w:val="-1"/>
                <w:sz w:val="22"/>
                <w:u w:val="none"/>
              </w:rPr>
              <w:t>生态效益指标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856283">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08C446ED">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51B316CE">
            <w:pPr>
              <w:pageBreakBefore w:val="0"/>
              <w:jc w:val="center"/>
              <w:textAlignment w:val="center"/>
            </w:pPr>
            <w:r>
              <w:rPr>
                <w:rFonts w:ascii="Times New Roman" w:hAnsi="Times New Roman" w:eastAsia="Times New Roman" w:cs="Times New Roman"/>
                <w:b w:val="0"/>
                <w:i w:val="0"/>
                <w:strike w:val="0"/>
                <w:color w:val="000000"/>
                <w:position w:val="-1"/>
                <w:sz w:val="22"/>
                <w:u w:val="none"/>
              </w:rPr>
              <w:t>不适用</w:t>
            </w:r>
          </w:p>
        </w:tc>
      </w:tr>
      <w:tr w14:paraId="7F589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C6B86C0">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FFE6C1F">
            <w:pPr>
              <w:pageBreakBefore w:val="0"/>
              <w:jc w:val="center"/>
              <w:textAlignment w:val="center"/>
            </w:pPr>
            <w:r>
              <w:rPr>
                <w:rFonts w:ascii="Times New Roman" w:hAnsi="Times New Roman" w:eastAsia="Times New Roman" w:cs="Times New Roman"/>
                <w:b w:val="0"/>
                <w:i w:val="0"/>
                <w:strike w:val="0"/>
                <w:color w:val="000000"/>
                <w:position w:val="-1"/>
                <w:sz w:val="22"/>
                <w:u w:val="none"/>
              </w:rPr>
              <w:t>满意度指标</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084DC7">
            <w:pPr>
              <w:pageBreakBefore w:val="0"/>
              <w:jc w:val="center"/>
              <w:textAlignment w:val="center"/>
            </w:pPr>
            <w:r>
              <w:rPr>
                <w:rFonts w:ascii="Times New Roman" w:hAnsi="Times New Roman" w:eastAsia="Times New Roman" w:cs="Times New Roman"/>
                <w:b w:val="0"/>
                <w:i w:val="0"/>
                <w:strike w:val="0"/>
                <w:color w:val="000000"/>
                <w:position w:val="-1"/>
                <w:sz w:val="22"/>
                <w:u w:val="none"/>
              </w:rPr>
              <w:t>服务对象满意度指标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56DFD5">
            <w:pPr>
              <w:pageBreakBefore w:val="0"/>
              <w:jc w:val="center"/>
              <w:textAlignment w:val="center"/>
            </w:pPr>
            <w:r>
              <w:rPr>
                <w:rFonts w:ascii="Times New Roman" w:hAnsi="Times New Roman" w:eastAsia="Times New Roman" w:cs="Times New Roman"/>
                <w:b w:val="0"/>
                <w:i w:val="0"/>
                <w:strike w:val="0"/>
                <w:color w:val="000000"/>
                <w:position w:val="-1"/>
                <w:sz w:val="22"/>
                <w:u w:val="none"/>
              </w:rPr>
              <w:t>幼儿满意度</w:t>
            </w:r>
            <w:r>
              <w:rPr>
                <w:rFonts w:ascii="Times New Roman" w:hAnsi="Times New Roman" w:eastAsia="Times New Roman" w:cs="Times New Roman"/>
                <w:b w:val="0"/>
                <w:i w:val="0"/>
                <w:strike w:val="0"/>
                <w:color w:val="000000"/>
                <w:position w:val="-1"/>
                <w:sz w:val="22"/>
                <w:u w:val="none"/>
              </w:rPr>
              <w:tab/>
              <w:t>
</w:t>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4A19F6E3">
            <w:pPr>
              <w:pageBreakBefore w:val="0"/>
              <w:jc w:val="center"/>
              <w:textAlignment w:val="center"/>
            </w:pPr>
            <w:r>
              <w:rPr>
                <w:rFonts w:ascii="Times New Roman" w:hAnsi="Times New Roman" w:eastAsia="Times New Roman" w:cs="Times New Roman"/>
                <w:b w:val="0"/>
                <w:i w:val="0"/>
                <w:strike w:val="0"/>
                <w:color w:val="000000"/>
                <w:position w:val="-1"/>
                <w:sz w:val="22"/>
                <w:u w:val="none"/>
              </w:rPr>
              <w:t>95%</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D736D0A">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r w14:paraId="70E9B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75" w:hRule="atLeast"/>
        </w:trPr>
        <w:tc>
          <w:tcPr>
            <w:tcW w:w="53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318DA0A">
            <w:pPr>
              <w:pageBreakBefore w:val="0"/>
              <w:jc w:val="left"/>
              <w:textAlignment w:val="center"/>
            </w:pPr>
            <w:r>
              <w:rPr>
                <w:rFonts w:ascii="Times New Roman" w:hAnsi="Times New Roman" w:eastAsia="Times New Roman" w:cs="Times New Roman"/>
                <w:b w:val="0"/>
                <w:i w:val="0"/>
                <w:strike w:val="0"/>
                <w:color w:val="000000"/>
                <w:position w:val="-1"/>
                <w:sz w:val="22"/>
                <w:u w:val="none"/>
              </w:rPr>
              <w:t>年度绩效指标完成情况</w:t>
            </w:r>
          </w:p>
        </w:tc>
        <w:tc>
          <w:tcPr>
            <w:tcW w:w="99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CE4F5B7">
            <w:pPr>
              <w:pageBreakBefore w:val="0"/>
              <w:jc w:val="center"/>
              <w:textAlignment w:val="center"/>
            </w:pPr>
            <w:r>
              <w:rPr>
                <w:rFonts w:ascii="Times New Roman" w:hAnsi="Times New Roman" w:eastAsia="Times New Roman" w:cs="Times New Roman"/>
                <w:b w:val="0"/>
                <w:i w:val="0"/>
                <w:strike w:val="0"/>
                <w:color w:val="000000"/>
                <w:position w:val="-1"/>
                <w:sz w:val="22"/>
                <w:u w:val="none"/>
              </w:rPr>
              <w:t>满意度指标</w:t>
            </w:r>
          </w:p>
        </w:tc>
        <w:tc>
          <w:tcPr>
            <w:tcW w:w="110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6E5AB8E">
            <w:pPr>
              <w:pageBreakBefore w:val="0"/>
              <w:jc w:val="center"/>
              <w:textAlignment w:val="center"/>
            </w:pPr>
            <w:r>
              <w:rPr>
                <w:rFonts w:ascii="Times New Roman" w:hAnsi="Times New Roman" w:eastAsia="Times New Roman" w:cs="Times New Roman"/>
                <w:b w:val="0"/>
                <w:i w:val="0"/>
                <w:strike w:val="0"/>
                <w:color w:val="000000"/>
                <w:position w:val="-1"/>
                <w:sz w:val="22"/>
                <w:u w:val="none"/>
              </w:rPr>
              <w:t>其他满意度指标</w:t>
            </w:r>
          </w:p>
        </w:tc>
        <w:tc>
          <w:tcPr>
            <w:tcW w:w="984"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BF00A2">
            <w:pPr>
              <w:pageBreakBefore w:val="0"/>
              <w:jc w:val="center"/>
              <w:textAlignment w:val="center"/>
            </w:pPr>
            <w:r>
              <w:rPr>
                <w:rFonts w:ascii="Times New Roman" w:hAnsi="Times New Roman" w:eastAsia="Times New Roman" w:cs="Times New Roman"/>
                <w:b w:val="0"/>
                <w:i w:val="0"/>
                <w:strike w:val="0"/>
                <w:color w:val="000000"/>
                <w:position w:val="-1"/>
                <w:sz w:val="22"/>
                <w:u w:val="none"/>
              </w:rPr>
              <w:t>社会公众对于学前教育的满意度</w:t>
            </w:r>
            <w:r>
              <w:rPr>
                <w:rFonts w:ascii="Times New Roman" w:hAnsi="Times New Roman" w:eastAsia="Times New Roman" w:cs="Times New Roman"/>
                <w:b w:val="0"/>
                <w:i w:val="0"/>
                <w:strike w:val="0"/>
                <w:color w:val="000000"/>
                <w:position w:val="-1"/>
                <w:sz w:val="22"/>
                <w:u w:val="none"/>
              </w:rPr>
              <w:tab/>
              <w:t>
</w:t>
            </w:r>
          </w:p>
        </w:tc>
        <w:tc>
          <w:tcPr>
            <w:tcW w:w="11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03021DBC">
            <w:pPr>
              <w:pageBreakBefore w:val="0"/>
              <w:jc w:val="center"/>
              <w:textAlignment w:val="center"/>
            </w:pPr>
            <w:r>
              <w:rPr>
                <w:rFonts w:ascii="Times New Roman" w:hAnsi="Times New Roman" w:eastAsia="Times New Roman" w:cs="Times New Roman"/>
                <w:b w:val="0"/>
                <w:i w:val="0"/>
                <w:strike w:val="0"/>
                <w:color w:val="000000"/>
                <w:position w:val="-1"/>
                <w:sz w:val="22"/>
                <w:u w:val="none"/>
              </w:rPr>
              <w:t>95%</w:t>
            </w:r>
          </w:p>
        </w:tc>
        <w:tc>
          <w:tcPr>
            <w:tcW w:w="11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26BFDD84">
            <w:pPr>
              <w:pageBreakBefore w:val="0"/>
              <w:jc w:val="center"/>
              <w:textAlignment w:val="center"/>
            </w:pPr>
            <w:r>
              <w:rPr>
                <w:rFonts w:ascii="Times New Roman" w:hAnsi="Times New Roman" w:eastAsia="Times New Roman" w:cs="Times New Roman"/>
                <w:b w:val="0"/>
                <w:i w:val="0"/>
                <w:strike w:val="0"/>
                <w:color w:val="000000"/>
                <w:position w:val="-1"/>
                <w:sz w:val="22"/>
                <w:u w:val="none"/>
              </w:rPr>
              <w:t>100%</w:t>
            </w:r>
          </w:p>
        </w:tc>
      </w:tr>
    </w:tbl>
    <w:p w14:paraId="79E7FA1B">
      <w:pPr>
        <w:snapToGrid w:val="0"/>
        <w:spacing w:line="580" w:lineRule="exact"/>
        <w:rPr>
          <w:rFonts w:hint="eastAsia" w:ascii="仿宋_GB2312" w:eastAsia="仿宋_GB2312"/>
          <w:sz w:val="32"/>
          <w:szCs w:val="32"/>
          <w:lang w:val="en-US" w:eastAsia="zh-CN"/>
        </w:rPr>
        <w:sectPr>
          <w:footerReference r:id="rId3" w:type="default"/>
          <w:pgSz w:w="11906" w:h="16838"/>
          <w:pgMar w:top="1440" w:right="1800" w:bottom="1440" w:left="1800" w:header="851" w:footer="992" w:gutter="0"/>
          <w:cols w:space="425" w:num="1"/>
          <w:docGrid w:type="lines" w:linePitch="312" w:charSpace="0"/>
        </w:sectPr>
      </w:pPr>
    </w:p>
    <w:p w14:paraId="3EBE81A2">
      <w:pPr>
        <w:tabs>
          <w:tab w:val="center" w:pos="6979"/>
        </w:tabs>
        <w:spacing w:line="620" w:lineRule="exact"/>
        <w:jc w:val="center"/>
        <w:rPr>
          <w:rFonts w:hint="eastAsia" w:ascii="方正小标宋简体" w:eastAsia="方正小标宋简体" w:cs="方正小标宋简体"/>
          <w:sz w:val="30"/>
          <w:szCs w:val="30"/>
        </w:rPr>
      </w:pPr>
      <w:r>
        <w:rPr>
          <w:rFonts w:hint="eastAsia" w:ascii="方正小标宋简体" w:eastAsia="方正小标宋简体" w:cs="方正小标宋简体"/>
          <w:sz w:val="30"/>
          <w:szCs w:val="30"/>
        </w:rPr>
        <w:t>部门整体支出绩效评分表</w:t>
      </w:r>
    </w:p>
    <w:tbl>
      <w:tblPr>
        <w:tblStyle w:val="6"/>
        <w:tblW w:w="144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93"/>
        <w:gridCol w:w="377"/>
        <w:gridCol w:w="1067"/>
        <w:gridCol w:w="333"/>
        <w:gridCol w:w="1050"/>
        <w:gridCol w:w="1533"/>
        <w:gridCol w:w="950"/>
        <w:gridCol w:w="1682"/>
        <w:gridCol w:w="1268"/>
        <w:gridCol w:w="4667"/>
        <w:gridCol w:w="1061"/>
        <w:gridCol w:w="378"/>
      </w:tblGrid>
      <w:tr w14:paraId="73955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467" w:hRule="atLeast"/>
        </w:trPr>
        <w:tc>
          <w:tcPr>
            <w:tcW w:w="5310" w:type="dxa"/>
            <w:gridSpan w:val="6"/>
            <w:tcBorders>
              <w:top w:val="single" w:color="000000" w:sz="8" w:space="0"/>
              <w:left w:val="single" w:color="000000" w:sz="8" w:space="0"/>
              <w:bottom w:val="single" w:color="000000" w:sz="8" w:space="0"/>
              <w:right w:val="single" w:color="000000" w:sz="8" w:space="0"/>
            </w:tcBorders>
            <w:shd w:val="clear" w:color="auto" w:fill="FFFFFF"/>
            <w:vAlign w:val="center"/>
          </w:tcPr>
          <w:p w14:paraId="703DF477">
            <w:pPr>
              <w:keepNext w:val="0"/>
              <w:keepLines w:val="0"/>
              <w:widowControl/>
              <w:suppressLineNumbers w:val="0"/>
              <w:jc w:val="center"/>
              <w:textAlignment w:val="center"/>
              <w:rPr>
                <w:rFonts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评价指标</w:t>
            </w:r>
          </w:p>
        </w:tc>
        <w:tc>
          <w:tcPr>
            <w:tcW w:w="2950"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D01FFC1">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指标说明</w:t>
            </w:r>
          </w:p>
        </w:tc>
        <w:tc>
          <w:tcPr>
            <w:tcW w:w="466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66C2688">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参考评分标准</w:t>
            </w:r>
          </w:p>
        </w:tc>
        <w:tc>
          <w:tcPr>
            <w:tcW w:w="106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1DEAF958">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分数</w:t>
            </w:r>
          </w:p>
        </w:tc>
      </w:tr>
      <w:tr w14:paraId="66222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500" w:hRule="atLeast"/>
        </w:trPr>
        <w:tc>
          <w:tcPr>
            <w:tcW w:w="144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0C934F37">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一级指标</w:t>
            </w:r>
          </w:p>
        </w:tc>
        <w:tc>
          <w:tcPr>
            <w:tcW w:w="13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25FF29EB">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二级指标</w:t>
            </w:r>
          </w:p>
        </w:tc>
        <w:tc>
          <w:tcPr>
            <w:tcW w:w="24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79749B9">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三级指标</w:t>
            </w:r>
          </w:p>
        </w:tc>
        <w:tc>
          <w:tcPr>
            <w:tcW w:w="2950"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1CD5BA3">
            <w:pPr>
              <w:jc w:val="center"/>
              <w:rPr>
                <w:rFonts w:hint="eastAsia" w:ascii="黑体" w:hAnsi="宋体" w:eastAsia="黑体" w:cs="黑体"/>
                <w:i w:val="0"/>
                <w:color w:val="000000"/>
                <w:sz w:val="21"/>
                <w:szCs w:val="21"/>
                <w:u w:val="none"/>
              </w:rPr>
            </w:pPr>
          </w:p>
        </w:tc>
        <w:tc>
          <w:tcPr>
            <w:tcW w:w="46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15CCF93">
            <w:pPr>
              <w:jc w:val="center"/>
              <w:rPr>
                <w:rFonts w:hint="eastAsia" w:ascii="黑体" w:hAnsi="宋体" w:eastAsia="黑体" w:cs="黑体"/>
                <w:i w:val="0"/>
                <w:color w:val="000000"/>
                <w:sz w:val="21"/>
                <w:szCs w:val="21"/>
                <w:u w:val="none"/>
              </w:rPr>
            </w:pPr>
          </w:p>
        </w:tc>
        <w:tc>
          <w:tcPr>
            <w:tcW w:w="106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0D62091">
            <w:pPr>
              <w:jc w:val="center"/>
              <w:rPr>
                <w:rFonts w:hint="eastAsia" w:ascii="黑体" w:hAnsi="宋体" w:eastAsia="黑体" w:cs="黑体"/>
                <w:i w:val="0"/>
                <w:color w:val="000000"/>
                <w:sz w:val="21"/>
                <w:szCs w:val="21"/>
                <w:u w:val="none"/>
              </w:rPr>
            </w:pPr>
          </w:p>
        </w:tc>
      </w:tr>
      <w:tr w14:paraId="3A797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584" w:hRule="atLeast"/>
        </w:trPr>
        <w:tc>
          <w:tcPr>
            <w:tcW w:w="37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07352A1">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名称</w:t>
            </w:r>
          </w:p>
        </w:tc>
        <w:tc>
          <w:tcPr>
            <w:tcW w:w="10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68BF90">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参考分值</w:t>
            </w:r>
          </w:p>
        </w:tc>
        <w:tc>
          <w:tcPr>
            <w:tcW w:w="3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489A4C2">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名称</w:t>
            </w:r>
          </w:p>
        </w:tc>
        <w:tc>
          <w:tcPr>
            <w:tcW w:w="10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B25B703">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参考分值</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D77F3BD">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名称</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33BC2D4">
            <w:pPr>
              <w:keepNext w:val="0"/>
              <w:keepLines w:val="0"/>
              <w:widowControl/>
              <w:suppressLineNumbers w:val="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参考分值</w:t>
            </w:r>
          </w:p>
        </w:tc>
        <w:tc>
          <w:tcPr>
            <w:tcW w:w="2950"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597EB3A">
            <w:pPr>
              <w:jc w:val="center"/>
              <w:rPr>
                <w:rFonts w:hint="eastAsia" w:ascii="黑体" w:hAnsi="宋体" w:eastAsia="黑体" w:cs="黑体"/>
                <w:i w:val="0"/>
                <w:color w:val="000000"/>
                <w:sz w:val="21"/>
                <w:szCs w:val="21"/>
                <w:u w:val="none"/>
              </w:rPr>
            </w:pPr>
          </w:p>
        </w:tc>
        <w:tc>
          <w:tcPr>
            <w:tcW w:w="46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62B1197">
            <w:pPr>
              <w:jc w:val="center"/>
              <w:rPr>
                <w:rFonts w:hint="eastAsia" w:ascii="黑体" w:hAnsi="宋体" w:eastAsia="黑体" w:cs="黑体"/>
                <w:i w:val="0"/>
                <w:color w:val="000000"/>
                <w:sz w:val="21"/>
                <w:szCs w:val="21"/>
                <w:u w:val="none"/>
              </w:rPr>
            </w:pPr>
          </w:p>
        </w:tc>
        <w:tc>
          <w:tcPr>
            <w:tcW w:w="106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B2B69AF">
            <w:pPr>
              <w:jc w:val="center"/>
              <w:rPr>
                <w:rFonts w:hint="eastAsia" w:ascii="黑体" w:hAnsi="宋体" w:eastAsia="黑体" w:cs="黑体"/>
                <w:i w:val="0"/>
                <w:color w:val="000000"/>
                <w:sz w:val="21"/>
                <w:szCs w:val="21"/>
                <w:u w:val="none"/>
              </w:rPr>
            </w:pPr>
          </w:p>
        </w:tc>
      </w:tr>
      <w:tr w14:paraId="721F9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4ED025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部门决策</w:t>
            </w:r>
          </w:p>
        </w:tc>
        <w:tc>
          <w:tcPr>
            <w:tcW w:w="106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2553EF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33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E9C510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预算编制</w:t>
            </w:r>
          </w:p>
        </w:tc>
        <w:tc>
          <w:tcPr>
            <w:tcW w:w="10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D53B15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C91E377">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预算编制合理性</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282D4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084EA2B">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部门（单位）预算的合理性，即是否符合本部门职责、是否符合市委市政府的方针政策和工作要求，资金有无根据项目的轻重缓急进行分配。</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top"/>
          </w:tcPr>
          <w:p w14:paraId="3296696F">
            <w:pPr>
              <w:keepNext w:val="0"/>
              <w:keepLines w:val="0"/>
              <w:widowControl/>
              <w:suppressLineNumbers w:val="0"/>
              <w:jc w:val="left"/>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 xml:space="preserve">1.部门预算编制、分配符合本部门职责、符合市委市政府方针政策和工作要求（1分）；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2.部门预算资金能根据年度工作重点，在不同项目、不同用途之间合理分配（1分）；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3.专项资金预算编制细化程度合理，未出现因年中调剂导致部门预决算差异过大问题（1分）；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4.功能分类和经济分类编制准确，年度中间无大量调剂，未发生项目之间频繁调剂（1分）；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5.部门预算分配不固化，能根据实际情况合理调整，不存在项目支出进度慢、完成率低、绩效较差，但连年持续安排预算等不合理的情况（1分）。  </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0193D5A">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14:paraId="6C3DC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981704B">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B6411ED">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DE7987C">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FA239FC">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6C2ED4">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预算编制规范性</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23BAB2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2D7F6E48">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部门（单位）预算编制是否符合财政部门当年度关于预算编制在规范性、完整性、细化程度等方面的原则和要求。</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top"/>
          </w:tcPr>
          <w:p w14:paraId="10E200B9">
            <w:pPr>
              <w:keepNext w:val="0"/>
              <w:keepLines w:val="0"/>
              <w:widowControl/>
              <w:suppressLineNumbers w:val="0"/>
              <w:jc w:val="left"/>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1.部门（单位）预算编制符合财政部门当年度关于预算编制的各项原则和要求，符合专项资金预算编制、项目库管理、新增项目事前绩效评估等要求（5分）；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2.发现一项不符合的扣1分，扣完为止。本指标需对照相应年度由财政部门印发的部门预算编制工作方案、通知和有关制度文件，根据实际情况评分。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FC1B988">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14:paraId="0A63E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74151B1">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FA13225">
            <w:pPr>
              <w:jc w:val="center"/>
              <w:rPr>
                <w:rFonts w:hint="eastAsia" w:ascii="宋体" w:hAnsi="宋体" w:eastAsia="宋体" w:cs="宋体"/>
                <w:i w:val="0"/>
                <w:color w:val="000000"/>
                <w:sz w:val="21"/>
                <w:szCs w:val="21"/>
                <w:u w:val="none"/>
              </w:rPr>
            </w:pPr>
          </w:p>
        </w:tc>
        <w:tc>
          <w:tcPr>
            <w:tcW w:w="33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7D2F37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目标设置</w:t>
            </w:r>
          </w:p>
        </w:tc>
        <w:tc>
          <w:tcPr>
            <w:tcW w:w="10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306B68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10</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CE82657">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绩效目标完整性</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F1D463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7F4D363">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部门（单位）是否按要求编报项目绩效目标，是否依据充分、内容完整、覆盖全面、符合实际。</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7EF50D">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1.部门（单位）按要求编报部门整体和项目的绩效目标，实现绩效目标全覆盖（3分）；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2.没按要求编报绩效目标或绩效目标不符合要求的，一项扣1分，扣完为止。</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6AF285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14:paraId="0295E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74A0841">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624A600">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65BFADD">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C4EA14B">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E335D97">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绩效指标明确性</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5E87A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5B24D8EC">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部门（单位）设定的绩效指标是否清晰、细化、可量化，用以反映和考核部门（单位）整体绩效目标的明细化情况。</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3E5F332">
            <w:pPr>
              <w:keepNext w:val="0"/>
              <w:keepLines w:val="0"/>
              <w:widowControl/>
              <w:suppressLineNumbers w:val="0"/>
              <w:ind w:firstLineChars="20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1.绩效指标将部门整体绩效目标细化分解为具体工作任务，与部门年度任务数或计划数相对应（2分）；2.绩效指标中包含能够明确体现部门（单位）履职效果的社会、经济、生态效益指标（2分）； 3.绩效指标具有清晰、可衡量的指标值（1分）； 4.绩效指标包含可量化的指标（1分）；5.绩效目标的目标值测算能提供相关依据或符合客观实际情况（1分）。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6E2383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7</w:t>
            </w:r>
          </w:p>
        </w:tc>
      </w:tr>
      <w:tr w14:paraId="2D283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47AE51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部门管理</w:t>
            </w:r>
          </w:p>
        </w:tc>
        <w:tc>
          <w:tcPr>
            <w:tcW w:w="106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CA9F65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33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299BA8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资金管理</w:t>
            </w:r>
          </w:p>
        </w:tc>
        <w:tc>
          <w:tcPr>
            <w:tcW w:w="10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724EF0B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4F9AF8B">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政府采购执行情况</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644570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47BED8F">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部门（单位）本年度实际政府采购金额与年度政府采购预算的比率，用以反映和考核部门（单位）政府采购预算执行情况；政府采购政策功能的执行和落实情况。</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08C0F75">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1.政府采购执行率得分=政府采购执行率×1分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政府采购执行率=（实际采购金额合计数/采购计划金额合计数）×100%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如实际采购金额大于采购计划金额，本项得0分。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政府采购预算是指采购机关根据事业发展计划和行政任务编制的、并经过规定程序批准的年度政府采购计划。</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2.政府采购政策功能的执行和落实情况（1分），落实不到位的酌情扣分。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A25128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1.9</w:t>
            </w:r>
          </w:p>
        </w:tc>
      </w:tr>
      <w:tr w14:paraId="271084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42DCC0A">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0A75D56">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EC4DA3D">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256DED3">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7DD1B7D">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财务合规性</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7A42D0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52E057AA">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资金支出规范性，包括资金管理、费用支出等制度是否严格执行；资金调整、调剂是否规范；会计核算是否规范、是否存在支出依据不合规、虚列项目支出的情况；是否存在截留、挤占、挪用项目资金情况。</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F229666">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1.资金支出规范性（1分）。资金管理、费用标准、支付符合有关制度规定，按事项完成进度支付资金的，得1分，否则酌情扣分。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2.资金调整、调剂规范性（1分）。调整、调剂资金累计在本单位部门预算总规模10%以内的，得1分；超出10%的，超出一个百分点扣0.1分，直至1分扣完为止。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3.会计核算规范性（1分）。规范执行会计核算制度得1分，未按规定设专账核算、支出凭证不符合规定或其他核算不规范，酌情扣分。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4.发生超范围、超标准支出，虚列支出，截留、挤占、挪用资金的，以及其他不符合制度规定支出，本项指标得0分。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5633E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14:paraId="4AF91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E6B049D">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5DD5685">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4500A51">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1F355FD">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F44ADB3">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预决算信息公开</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34EE30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7C4F463B">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部门（单位）在被评价年度是否按照政府信息公开有关规定公开相关预决算信息，用以反映部门（单位）预决算管理的公开透明情况。</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4F2B073">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1.部门预算公开（1.5分），按以下标准分档计分：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（1）按规定内容、时限、范围等各项要求进行公开的，得1.5分。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（2）进行了公开，存在不符合时限、内容、范围等要求的，得1分。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（3）没有进行公开的，得0分。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2.部门决算公开（1.5分），按以下标准分档计分：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（1）按规定内容、时限、范围等各项要求进行公开的，得1.5分。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（2）进行了公开，存在不符合时限、内容、范围等要求的，得1分。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（3）没有进行公开的，得0分。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3.涉密部门（单位）按规定不需要公开相关预决算信息的直接得分。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ACF5CE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14:paraId="547E4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D3D9EB5">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F4410EF">
            <w:pPr>
              <w:jc w:val="center"/>
              <w:rPr>
                <w:rFonts w:hint="eastAsia" w:ascii="宋体" w:hAnsi="宋体" w:eastAsia="宋体" w:cs="宋体"/>
                <w:i w:val="0"/>
                <w:color w:val="000000"/>
                <w:sz w:val="21"/>
                <w:szCs w:val="21"/>
                <w:u w:val="none"/>
              </w:rPr>
            </w:pPr>
          </w:p>
        </w:tc>
        <w:tc>
          <w:tcPr>
            <w:tcW w:w="33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6AA43F7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项目管理</w:t>
            </w:r>
          </w:p>
        </w:tc>
        <w:tc>
          <w:tcPr>
            <w:tcW w:w="10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7FC83D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4</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0D26F53">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项目实施程序</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7C510F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0E03E2FD">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部门（单位）所有项目支出实施过程是否规范,包括是否符合申报条件；申报、批复程序是否符合相关管理办法；项目招投标、调整、完成验收等是否履行相应手续等。</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FB59682">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1.项目的设立、调整按规定履行报批程序（1分）；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2.项目招投标、建设、验收以及方案实施均严格执行相关制度规定（1分）。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8763F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14:paraId="30C2E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A21A4F5">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E9E3FBB">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883B802">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D5CF04E">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E1921AB">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项目监管</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A56F3C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0B195B6B">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部门（单位）对所实施项目（包括部门主管的专项资金和专项经费分配给市、区实施的项目）的检查、监控、督促整改等管理情况。</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F6E5CA">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1.资金使用单位、基层资金管理单位建立有效资金管理和绩效运行监控机制，且执行情况良好（1分）；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各主管部门按规定对主管的财政资金（含专项资金和专项经费）开展有效的检查、监控、督促整改（1分），如无法提供开展检查监督相关证明材料，或被评价年度部门主管的专项资金绩效评价结果为差的，得0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02970F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14:paraId="7CDC9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B54B3FF">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E2716B2">
            <w:pPr>
              <w:jc w:val="center"/>
              <w:rPr>
                <w:rFonts w:hint="eastAsia" w:ascii="宋体" w:hAnsi="宋体" w:eastAsia="宋体" w:cs="宋体"/>
                <w:i w:val="0"/>
                <w:color w:val="000000"/>
                <w:sz w:val="21"/>
                <w:szCs w:val="21"/>
                <w:u w:val="none"/>
              </w:rPr>
            </w:pPr>
          </w:p>
        </w:tc>
        <w:tc>
          <w:tcPr>
            <w:tcW w:w="33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9CAABA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资产管理</w:t>
            </w:r>
          </w:p>
        </w:tc>
        <w:tc>
          <w:tcPr>
            <w:tcW w:w="10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3327377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2D67340">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资产管理安全性</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240059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B06F110">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部门（单位）的资产是否保存完整、使用合规、配置合理、处置规范、收入及时足额上缴，用于反映和考核部门（单位）资产安全运行情况。</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CA3B1BF">
            <w:pPr>
              <w:keepNext w:val="0"/>
              <w:keepLines w:val="0"/>
              <w:widowControl/>
              <w:suppressLineNumbers w:val="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1.资产配置合理、保管完整，账实相符（1分）；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2.资产处置规范，有偿使用及处置收入及时足额上缴（1分）。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545A8A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r>
      <w:tr w14:paraId="0A6BE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0C28110">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21BAC49">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8D3BDED">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BDFB89B">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56D6EEE">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固定资产利用率</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FEB6C6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8D08928">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部门（单位）实际在用固定资产总额与所有固定资产总额的比例，用以反映和考核部门（单位）固定资产使用效率程度。</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F0F2257">
            <w:pPr>
              <w:keepNext w:val="0"/>
              <w:keepLines w:val="0"/>
              <w:widowControl/>
              <w:suppressLineNumbers w:val="0"/>
              <w:ind w:firstLineChars="20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固定资产利用率=（实际在用固定资产总额/所有固定资产总额）×100%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1.固定资产利用率≥90%的，得1分； </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2.90%＞固定资产利用率≥75%的，得0.7分；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3.75%＞固定资产利用率≥60%的，得0.4分；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4.固定资产利用率＜60%的，得0分。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39454D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14:paraId="13930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DE64933">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D22EA1E">
            <w:pPr>
              <w:jc w:val="center"/>
              <w:rPr>
                <w:rFonts w:hint="eastAsia" w:ascii="宋体" w:hAnsi="宋体" w:eastAsia="宋体" w:cs="宋体"/>
                <w:i w:val="0"/>
                <w:color w:val="000000"/>
                <w:sz w:val="21"/>
                <w:szCs w:val="21"/>
                <w:u w:val="none"/>
              </w:rPr>
            </w:pPr>
          </w:p>
        </w:tc>
        <w:tc>
          <w:tcPr>
            <w:tcW w:w="33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0A84E4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人员管理</w:t>
            </w:r>
          </w:p>
        </w:tc>
        <w:tc>
          <w:tcPr>
            <w:tcW w:w="10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DDD64C4">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3462385">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财政供养人员控制率</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BAE973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01B7121">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部门（单位）本年度在编人数（含工勤人员）与核定编制数（含工勤人员）的比率。</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1DF0B45">
            <w:pPr>
              <w:keepNext w:val="0"/>
              <w:keepLines w:val="0"/>
              <w:widowControl/>
              <w:suppressLineNumbers w:val="0"/>
              <w:ind w:firstLineChars="20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财政供养人员控制率=本年度在编人数（含工勤人员）/核定编制数（含工勤人员）</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1.财政供养人员控制率≤100%的，得1分；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2.财政供养人员控制率＞100%的，得0分。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FA4F13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r>
      <w:tr w14:paraId="0B5F4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3978312">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A14BAB0">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61948A6">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3FB3B7D">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C71DCE5">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编外人员控制率</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1AF0B1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15EEB0AA">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部门（单位）本年度使用劳务派遣人员数量（含直接聘用的编外人员）与在职人员总数（在编+编外）的比率。</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03FCC8B">
            <w:pPr>
              <w:keepNext w:val="0"/>
              <w:keepLines w:val="0"/>
              <w:widowControl/>
              <w:suppressLineNumbers w:val="0"/>
              <w:ind w:firstLineChars="200"/>
              <w:jc w:val="both"/>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1.比率＜5%的，得1分；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2.5%≤比率≤10%的，得0.5分；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3.比率＞10%的，得0分。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EA2D97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0</w:t>
            </w:r>
          </w:p>
        </w:tc>
      </w:tr>
      <w:tr w14:paraId="51F2D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A827526">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A9F77FD">
            <w:pPr>
              <w:jc w:val="center"/>
              <w:rPr>
                <w:rFonts w:hint="eastAsia" w:ascii="宋体" w:hAnsi="宋体" w:eastAsia="宋体" w:cs="宋体"/>
                <w:i w:val="0"/>
                <w:color w:val="000000"/>
                <w:sz w:val="21"/>
                <w:szCs w:val="21"/>
                <w:u w:val="none"/>
              </w:rPr>
            </w:pPr>
          </w:p>
        </w:tc>
        <w:tc>
          <w:tcPr>
            <w:tcW w:w="3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F6E82D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制度管理</w:t>
            </w:r>
          </w:p>
        </w:tc>
        <w:tc>
          <w:tcPr>
            <w:tcW w:w="10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508719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1396984">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管理制度健全性</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8108BD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9378E45">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部门（单位）制定了相应的预算资金、财务管理和预算绩效管理等制度并严格执行，用以反映部门（单位）的管理制度对其完成主要职责和促进事业发展的保障情况。</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top"/>
          </w:tcPr>
          <w:p w14:paraId="301BD136">
            <w:pPr>
              <w:keepNext w:val="0"/>
              <w:keepLines w:val="0"/>
              <w:widowControl/>
              <w:suppressLineNumbers w:val="0"/>
              <w:jc w:val="left"/>
              <w:textAlignment w:val="top"/>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1.部门制定了财政资金管理、财务管理、内部控制等制度（0.5分）；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2.上述财政资金管理、财务管理、内部控制等制度得到有效执行（1.5分）；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3.部门按照预算和绩效管理一体化的要求制定本部门全面实施预算绩效管理的制度或工作方案，组织指导本级及下属单位开展事前评估、绩效目标编报、绩效监控、绩效评价和评价结果应用等工作（1分）。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359BE7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14:paraId="45993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21F3890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部门绩效</w:t>
            </w:r>
          </w:p>
        </w:tc>
        <w:tc>
          <w:tcPr>
            <w:tcW w:w="1067"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5215030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60</w:t>
            </w:r>
          </w:p>
        </w:tc>
        <w:tc>
          <w:tcPr>
            <w:tcW w:w="3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894565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经济性</w:t>
            </w:r>
          </w:p>
        </w:tc>
        <w:tc>
          <w:tcPr>
            <w:tcW w:w="10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7307ED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B946871">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公用经费控制率</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1B7BA33">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53AF9041">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部门（单位）本年度实际支出的公用经费总额与预算安排的公用经费总额的比率，用以反映和考核部门（单位）对机构运转成本的实际控制程度。</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962746A">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1.“三公”经费控制率=“三公”经费实际支出数/“三公”经费预算安排数×100%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（1）“三公”经费控制率＜90%的，得3分；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（2）90%≤“三公”经费控制率≤100%的，得2分；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（3）“三公”经费控制率＞100%的，得0分。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 日常公用经费控制率=日常公用经费决算数/日常公用经费调整预算数×100%</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（1）日常公用经费控制率＜90%的，得3分；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（2）90%≤日常公用经费控制率≤100%的，得2分；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（3）日常公用经费控制率＞100%的，得0分。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2EE0476">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r>
      <w:tr w14:paraId="1AA57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1D179C8">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D0D46A8">
            <w:pPr>
              <w:jc w:val="center"/>
              <w:rPr>
                <w:rFonts w:hint="eastAsia" w:ascii="宋体" w:hAnsi="宋体" w:eastAsia="宋体" w:cs="宋体"/>
                <w:i w:val="0"/>
                <w:color w:val="000000"/>
                <w:sz w:val="21"/>
                <w:szCs w:val="21"/>
                <w:u w:val="none"/>
              </w:rPr>
            </w:pPr>
          </w:p>
        </w:tc>
        <w:tc>
          <w:tcPr>
            <w:tcW w:w="33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C390F8F">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效率性</w:t>
            </w:r>
          </w:p>
        </w:tc>
        <w:tc>
          <w:tcPr>
            <w:tcW w:w="10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4E81182A">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20</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08C8BED">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预算执行率</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4EBE03C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26ED37A1">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部门（单位）部门预算实际支付进度和既定支付进度的匹配情况，反映和考核部门（单位）预算执行的及时性和均衡性。</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7C4B233">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1.一季度预算执行率得分=（一季度部门预算支出进度/序时进度25%）×1分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2.二季度预算执行率得分=（二季度部门预算支出进度/序时进度50%）×1分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3.三季度预算执行率得分=（三季度部门预算支出进度/序时进度75%）×1分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4.四季度预算执行率得分=（四季度部门预算支出进度/序时进度100%）×1分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5.全年平均支出进度得分=全年平均执行率×2分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其中：全年平均执行率=∑（每个季度的执行率）÷4</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季度支出进度=季度末月份累计支出进度（即3、6、9、12月月末支出进度）</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0AE3381">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5.94</w:t>
            </w:r>
          </w:p>
        </w:tc>
      </w:tr>
      <w:tr w14:paraId="42B4D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E789C3F">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DC1C47F">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9679D4F">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1C5CA71">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956F2CC">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重点工作完成情况</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684EF5C">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397C9276">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部门（单位）完成党委、政府、人大和上级部门下达或交办的重要事项或工作的完成情况，反映部门对重点工作的办理落实程度。</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D75358E">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重点工作是指中央和省相关部门、市委、市政府、市人大交办或下达的工作任务。全部按期保质保量完成得8分；一项重点工作没有完成扣4分，扣完为止。</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注：重点工作完成情况可以参考市委市政府督查部门或其他权威部门的统计数据（如有）。</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5A79CA0">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8</w:t>
            </w:r>
          </w:p>
        </w:tc>
      </w:tr>
      <w:tr w14:paraId="1CCD9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303B123B">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9C959CE">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B03019A">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60006163">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BC7FA0D">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项目完成及时性</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703D99">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44B9D039">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部门（单位）项目完成情况与预期时间对比的情况。</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CF2CE5">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1.所有部门预算安排的项目均按计划时间完成（6分）；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2.部分项目未按计划时间完成的，本指标得分=已完成项目数/计划完成项目总数×6分。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80458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r>
      <w:tr w14:paraId="1F611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1C4A9AD">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70024E39">
            <w:pPr>
              <w:jc w:val="center"/>
              <w:rPr>
                <w:rFonts w:hint="eastAsia" w:ascii="宋体" w:hAnsi="宋体" w:eastAsia="宋体" w:cs="宋体"/>
                <w:i w:val="0"/>
                <w:color w:val="000000"/>
                <w:sz w:val="21"/>
                <w:szCs w:val="21"/>
                <w:u w:val="none"/>
              </w:rPr>
            </w:pPr>
          </w:p>
        </w:tc>
        <w:tc>
          <w:tcPr>
            <w:tcW w:w="3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3CD670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效果性</w:t>
            </w:r>
          </w:p>
        </w:tc>
        <w:tc>
          <w:tcPr>
            <w:tcW w:w="10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4E029C7">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025D692A">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社会效益、经济效益、生态效益等</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050558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25</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866735C">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部门（单位）履行职责、完成各项重大政策和项目的效果，以及对经济发展、社会发展、生态环境所带来的直接或间接影响。</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9E9A5CB">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根据部门（单位）职责，结合部门整体支出绩效目标，合理设置个性化绩效指标，通过绩效指标完成情况与目标值对比分析进行评分，未实现绩效目标的酌情扣分。  根据部门（部门）履职内容和性质，从社会效益、经济效益、生态效益三个方面对工作实效和效益进行评价。</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85AD559">
            <w:pPr>
              <w:keepNext w:val="0"/>
              <w:keepLines w:val="0"/>
              <w:widowControl/>
              <w:suppressLineNumbers w:val="0"/>
              <w:jc w:val="center"/>
              <w:textAlignment w:val="center"/>
              <w:rPr>
                <w:rFonts w:hint="eastAsia" w:ascii="宋体" w:hAnsi="宋体" w:eastAsia="宋体" w:cs="宋体"/>
                <w:i w:val="0"/>
                <w:color w:val="000000"/>
                <w:sz w:val="21"/>
                <w:szCs w:val="21"/>
                <w:u w:val="none"/>
              </w:rPr>
            </w:pPr>
          </w:p>
        </w:tc>
      </w:tr>
      <w:tr w14:paraId="03D73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241D1D5D">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B26DF21">
            <w:pPr>
              <w:jc w:val="center"/>
              <w:rPr>
                <w:rFonts w:hint="eastAsia" w:ascii="宋体" w:hAnsi="宋体" w:eastAsia="宋体" w:cs="宋体"/>
                <w:i w:val="0"/>
                <w:color w:val="000000"/>
                <w:sz w:val="21"/>
                <w:szCs w:val="21"/>
                <w:u w:val="none"/>
              </w:rPr>
            </w:pPr>
          </w:p>
        </w:tc>
        <w:tc>
          <w:tcPr>
            <w:tcW w:w="33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3D5E4E2">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公平性</w:t>
            </w:r>
          </w:p>
        </w:tc>
        <w:tc>
          <w:tcPr>
            <w:tcW w:w="10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14:paraId="0723E4EE">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9</w:t>
            </w: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27963D7B">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群众信访办理情况</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136B32FD">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684E45DD">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部门（单位）对群众信访意见的完成情况及及时性，反映部门（单位）对服务群众的重视程度。</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127E9D">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1.建立了便利的群众意见反映渠道和群众意见办理回复机制（1分）；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2.当年度群众信访办理回复率达100%（1分）；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3.当年度群众信访及时办理回复率达100%，未发生超期（1分）。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A5CC578">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3</w:t>
            </w:r>
          </w:p>
        </w:tc>
      </w:tr>
      <w:tr w14:paraId="56E7F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gridBefore w:val="1"/>
          <w:gridAfter w:val="1"/>
          <w:wBefore w:w="93" w:type="dxa"/>
          <w:wAfter w:w="378" w:type="dxa"/>
          <w:trHeight w:val="1020" w:hRule="atLeast"/>
        </w:trPr>
        <w:tc>
          <w:tcPr>
            <w:tcW w:w="37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1ADD3CF0">
            <w:pPr>
              <w:jc w:val="center"/>
              <w:rPr>
                <w:rFonts w:hint="eastAsia" w:ascii="宋体" w:hAnsi="宋体" w:eastAsia="宋体" w:cs="宋体"/>
                <w:i w:val="0"/>
                <w:color w:val="000000"/>
                <w:sz w:val="21"/>
                <w:szCs w:val="21"/>
                <w:u w:val="none"/>
              </w:rPr>
            </w:pPr>
          </w:p>
        </w:tc>
        <w:tc>
          <w:tcPr>
            <w:tcW w:w="1067"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09FFBA8E">
            <w:pPr>
              <w:jc w:val="center"/>
              <w:rPr>
                <w:rFonts w:hint="eastAsia" w:ascii="宋体" w:hAnsi="宋体" w:eastAsia="宋体" w:cs="宋体"/>
                <w:i w:val="0"/>
                <w:color w:val="000000"/>
                <w:sz w:val="21"/>
                <w:szCs w:val="21"/>
                <w:u w:val="none"/>
              </w:rPr>
            </w:pPr>
          </w:p>
        </w:tc>
        <w:tc>
          <w:tcPr>
            <w:tcW w:w="33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493A1EA3">
            <w:pPr>
              <w:jc w:val="center"/>
              <w:rPr>
                <w:rFonts w:hint="eastAsia" w:ascii="宋体" w:hAnsi="宋体" w:eastAsia="宋体" w:cs="宋体"/>
                <w:i w:val="0"/>
                <w:color w:val="000000"/>
                <w:sz w:val="21"/>
                <w:szCs w:val="21"/>
                <w:u w:val="none"/>
              </w:rPr>
            </w:pPr>
          </w:p>
        </w:tc>
        <w:tc>
          <w:tcPr>
            <w:tcW w:w="10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14:paraId="529F23CC">
            <w:pPr>
              <w:jc w:val="center"/>
              <w:rPr>
                <w:rFonts w:hint="eastAsia" w:ascii="宋体" w:hAnsi="宋体" w:eastAsia="宋体" w:cs="宋体"/>
                <w:i w:val="0"/>
                <w:color w:val="000000"/>
                <w:sz w:val="21"/>
                <w:szCs w:val="21"/>
                <w:u w:val="none"/>
              </w:rPr>
            </w:pPr>
          </w:p>
        </w:tc>
        <w:tc>
          <w:tcPr>
            <w:tcW w:w="1533"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63C2D6C2">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公众或服务对象满意度</w:t>
            </w:r>
          </w:p>
        </w:tc>
        <w:tc>
          <w:tcPr>
            <w:tcW w:w="950"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6F03D55">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c>
          <w:tcPr>
            <w:tcW w:w="295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14:paraId="4DCC8E24">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反映社会公众或部门（单位）的服务对象对部门履职效果的满意度。</w:t>
            </w:r>
          </w:p>
        </w:tc>
        <w:tc>
          <w:tcPr>
            <w:tcW w:w="4667"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3BCF36BD">
            <w:pPr>
              <w:keepNext w:val="0"/>
              <w:keepLines w:val="0"/>
              <w:widowControl/>
              <w:suppressLineNumbers w:val="0"/>
              <w:jc w:val="left"/>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社会公众或服务对象是指部门（单位）履行职责而影响到的部门、群体或个人，一般采取社会调查的方式。如难以单独开展满意度调查的，可参考市统计部门的数据、年度市直民主评议政风行风评价结果等数据，或者参考群众信访反馈的普遍性问题、本部门或权威第三方机构的开展满意度调查等进行分档计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1.满意度≥95%的，得6分；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2. 90%≤满意度＜95%的，得4分；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3. 80%≤满意度＜90%的，得2分；</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 xml:space="preserve">  4. 满意度＜80%的，得1分。</w:t>
            </w:r>
          </w:p>
        </w:tc>
        <w:tc>
          <w:tcPr>
            <w:tcW w:w="1061"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5816358B">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6</w:t>
            </w:r>
          </w:p>
        </w:tc>
      </w:tr>
      <w:tr w14:paraId="578FD75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441" w:hRule="atLeast"/>
        </w:trPr>
        <w:tc>
          <w:tcPr>
            <w:tcW w:w="708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3428293B">
            <w:pPr>
              <w:widowControl/>
              <w:spacing w:line="320" w:lineRule="exact"/>
              <w:jc w:val="center"/>
              <w:rPr>
                <w:rFonts w:ascii="宋体" w:hAnsi="宋体" w:cs="宋体"/>
                <w:kern w:val="0"/>
              </w:rPr>
            </w:pPr>
            <w:r>
              <w:rPr>
                <w:rFonts w:hint="eastAsia" w:ascii="宋体" w:hAnsi="宋体" w:cs="宋体"/>
                <w:kern w:val="0"/>
              </w:rPr>
              <w:t>综合评分</w:t>
            </w:r>
          </w:p>
        </w:tc>
        <w:tc>
          <w:tcPr>
            <w:tcW w:w="7374" w:type="dxa"/>
            <w:gridSpan w:val="4"/>
            <w:tcBorders>
              <w:top w:val="single" w:color="auto" w:sz="4" w:space="0"/>
              <w:left w:val="nil"/>
              <w:bottom w:val="single" w:color="auto" w:sz="4" w:space="0"/>
              <w:right w:val="single" w:color="auto" w:sz="4" w:space="0"/>
            </w:tcBorders>
            <w:shd w:val="clear" w:color="auto" w:fill="auto"/>
            <w:vAlign w:val="center"/>
          </w:tcPr>
          <w:p w14:paraId="40F8FAD3">
            <w:pPr>
              <w:widowControl/>
              <w:spacing w:line="320" w:lineRule="exact"/>
              <w:ind w:firstLine="420"/>
              <w:jc w:val="center"/>
              <w:rPr>
                <w:rFonts w:hint="eastAsia" w:ascii="宋体" w:hAnsi="宋体" w:eastAsia="宋体" w:cs="宋体"/>
                <w:kern w:val="0"/>
                <w:lang w:val="en-US" w:eastAsia="zh-CN"/>
              </w:rPr>
            </w:pPr>
            <w:r>
              <w:rPr>
                <w:rFonts w:hint="eastAsia" w:ascii="宋体" w:hAnsi="宋体" w:cs="宋体"/>
                <w:kern w:val="0"/>
                <w:lang w:val="en-US" w:eastAsia="zh-CN"/>
              </w:rPr>
              <w:t>98.84</w:t>
            </w:r>
          </w:p>
        </w:tc>
      </w:tr>
      <w:tr w14:paraId="378BFBE4">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shd w:val="clear" w:color="auto" w:fill="auto"/>
          <w:tblCellMar>
            <w:top w:w="0" w:type="dxa"/>
            <w:left w:w="108" w:type="dxa"/>
            <w:bottom w:w="0" w:type="dxa"/>
            <w:right w:w="108" w:type="dxa"/>
          </w:tblCellMar>
        </w:tblPrEx>
        <w:trPr>
          <w:trHeight w:val="441" w:hRule="atLeast"/>
        </w:trPr>
        <w:tc>
          <w:tcPr>
            <w:tcW w:w="708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23580E8">
            <w:pPr>
              <w:widowControl/>
              <w:spacing w:line="320" w:lineRule="exact"/>
              <w:jc w:val="center"/>
              <w:rPr>
                <w:rFonts w:ascii="宋体" w:hAnsi="宋体" w:cs="宋体"/>
                <w:kern w:val="0"/>
              </w:rPr>
            </w:pPr>
            <w:r>
              <w:rPr>
                <w:rFonts w:hint="eastAsia" w:ascii="宋体" w:hAnsi="宋体" w:cs="宋体"/>
                <w:kern w:val="0"/>
              </w:rPr>
              <w:t>评分等级</w:t>
            </w:r>
          </w:p>
        </w:tc>
        <w:tc>
          <w:tcPr>
            <w:tcW w:w="7374" w:type="dxa"/>
            <w:gridSpan w:val="4"/>
            <w:tcBorders>
              <w:top w:val="single" w:color="auto" w:sz="4" w:space="0"/>
              <w:left w:val="nil"/>
              <w:bottom w:val="single" w:color="auto" w:sz="4" w:space="0"/>
              <w:right w:val="single" w:color="auto" w:sz="4" w:space="0"/>
            </w:tcBorders>
            <w:shd w:val="clear" w:color="auto" w:fill="auto"/>
            <w:vAlign w:val="center"/>
          </w:tcPr>
          <w:p w14:paraId="0044407A">
            <w:pPr>
              <w:widowControl/>
              <w:spacing w:line="320" w:lineRule="exact"/>
              <w:ind w:firstLine="420"/>
              <w:jc w:val="center"/>
              <w:rPr>
                <w:rFonts w:hint="eastAsia" w:ascii="宋体" w:hAnsi="宋体" w:eastAsia="宋体" w:cs="宋体"/>
                <w:kern w:val="0"/>
                <w:lang w:val="en-US" w:eastAsia="zh-CN"/>
              </w:rPr>
            </w:pPr>
            <w:r>
              <w:rPr>
                <w:rFonts w:hint="eastAsia" w:ascii="宋体" w:hAnsi="宋体" w:cs="宋体"/>
                <w:kern w:val="0"/>
                <w:lang w:val="en-US" w:eastAsia="zh-CN"/>
              </w:rPr>
              <w:t>优</w:t>
            </w:r>
          </w:p>
        </w:tc>
      </w:tr>
      <w:tr w14:paraId="0F640D4C">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41" w:hRule="atLeast"/>
        </w:trPr>
        <w:tc>
          <w:tcPr>
            <w:tcW w:w="708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1EF86257">
            <w:pPr>
              <w:widowControl/>
              <w:spacing w:line="320" w:lineRule="exact"/>
              <w:jc w:val="center"/>
              <w:rPr>
                <w:rFonts w:ascii="宋体" w:hAnsi="宋体" w:cs="宋体"/>
                <w:kern w:val="0"/>
              </w:rPr>
            </w:pPr>
            <w:r>
              <w:rPr>
                <w:rFonts w:hint="eastAsia" w:ascii="宋体" w:hAnsi="宋体" w:cs="宋体"/>
                <w:kern w:val="0"/>
              </w:rPr>
              <w:t>填表人</w:t>
            </w:r>
          </w:p>
        </w:tc>
        <w:tc>
          <w:tcPr>
            <w:tcW w:w="7374" w:type="dxa"/>
            <w:gridSpan w:val="4"/>
            <w:tcBorders>
              <w:top w:val="single" w:color="auto" w:sz="4" w:space="0"/>
              <w:left w:val="nil"/>
              <w:bottom w:val="single" w:color="auto" w:sz="4" w:space="0"/>
              <w:right w:val="single" w:color="auto" w:sz="4" w:space="0"/>
            </w:tcBorders>
            <w:shd w:val="clear" w:color="auto" w:fill="auto"/>
            <w:vAlign w:val="center"/>
          </w:tcPr>
          <w:p w14:paraId="7EC65079">
            <w:pPr>
              <w:widowControl/>
              <w:spacing w:line="320" w:lineRule="exact"/>
              <w:ind w:firstLine="420"/>
              <w:jc w:val="center"/>
              <w:rPr>
                <w:rFonts w:hint="eastAsia" w:ascii="宋体" w:hAnsi="宋体" w:eastAsia="宋体" w:cs="宋体"/>
                <w:kern w:val="0"/>
                <w:lang w:val="en-US" w:eastAsia="zh-CN"/>
              </w:rPr>
            </w:pPr>
            <w:r>
              <w:rPr>
                <w:rFonts w:hint="eastAsia" w:ascii="宋体" w:hAnsi="宋体" w:cs="宋体"/>
                <w:kern w:val="0"/>
                <w:lang w:val="en-US" w:eastAsia="zh-CN"/>
              </w:rPr>
              <w:t>黄星星</w:t>
            </w:r>
          </w:p>
        </w:tc>
      </w:tr>
    </w:tbl>
    <w:p w14:paraId="48EC0BE6">
      <w:pPr>
        <w:tabs>
          <w:tab w:val="center" w:pos="6979"/>
        </w:tabs>
        <w:spacing w:line="620" w:lineRule="exact"/>
        <w:jc w:val="both"/>
        <w:rPr>
          <w:rFonts w:hint="eastAsia" w:ascii="方正小标宋简体" w:eastAsia="方正小标宋简体" w:cs="方正小标宋简体"/>
          <w:sz w:val="30"/>
          <w:szCs w:val="30"/>
        </w:rPr>
      </w:pPr>
    </w:p>
    <w:p w14:paraId="6B1FF027">
      <w:pPr>
        <w:spacing w:line="320" w:lineRule="exact"/>
      </w:pPr>
      <w:r>
        <w:rPr>
          <w:rFonts w:hint="eastAsia"/>
        </w:rPr>
        <w:t>附注：1.《部门整体支出绩效评价共性指标体系框架》的适用对象是部门和单位；</w:t>
      </w:r>
    </w:p>
    <w:p w14:paraId="5697BD76">
      <w:pPr>
        <w:spacing w:line="320" w:lineRule="exact"/>
      </w:pPr>
      <w:r>
        <w:rPr>
          <w:rFonts w:hint="eastAsia"/>
        </w:rPr>
        <w:t xml:space="preserve">      2.各项指标的分值是参考分值，各部门各单位在开展绩效评价时可结合不同评价对象的特点，赋予评价指标科学合理的权重分值，明确具体的评分标准。</w:t>
      </w:r>
    </w:p>
    <w:p w14:paraId="55292AD5">
      <w:pPr>
        <w:rPr>
          <w:sz w:val="18"/>
          <w:szCs w:val="18"/>
        </w:rPr>
      </w:pPr>
    </w:p>
    <w:sectPr>
      <w:footerReference r:id="rId4" w:type="default"/>
      <w:pgSz w:w="16838" w:h="11906" w:orient="landscape"/>
      <w:pgMar w:top="1797" w:right="1440" w:bottom="1797" w:left="1440"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dobe 楷体 Std R">
    <w:altName w:val="宋体"/>
    <w:panose1 w:val="00000000000000000000"/>
    <w:charset w:val="86"/>
    <w:family w:val="roman"/>
    <w:pitch w:val="default"/>
    <w:sig w:usb0="00000000" w:usb1="00000000" w:usb2="00000010" w:usb3="00000000" w:csb0="00060007"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18E31">
    <w:pPr>
      <w:pStyle w:val="3"/>
      <w:framePr w:wrap="around" w:vAnchor="text" w:hAnchor="margin" w:xAlign="outside" w:y="1"/>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- 17 -</w:t>
    </w:r>
    <w:r>
      <w:rPr>
        <w:rStyle w:val="8"/>
        <w:rFonts w:ascii="宋体" w:hAnsi="宋体"/>
        <w:sz w:val="28"/>
        <w:szCs w:val="28"/>
      </w:rPr>
      <w:fldChar w:fldCharType="end"/>
    </w:r>
  </w:p>
  <w:p w14:paraId="5F9B057A">
    <w:pPr>
      <w:pStyle w:val="3"/>
      <w:ind w:right="360" w:firstLine="360"/>
      <w:jc w:val="center"/>
    </w:pPr>
  </w:p>
  <w:p w14:paraId="10F817EE">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43E7C">
    <w:pPr>
      <w:pStyle w:val="3"/>
      <w:framePr w:wrap="around" w:vAnchor="text" w:hAnchor="margin" w:xAlign="outside" w:y="1"/>
      <w:rPr>
        <w:rStyle w:val="8"/>
        <w:rFonts w:ascii="宋体" w:hAnsi="宋体"/>
        <w:sz w:val="28"/>
        <w:szCs w:val="28"/>
      </w:rPr>
    </w:pP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- 17 -</w:t>
    </w:r>
    <w:r>
      <w:rPr>
        <w:rStyle w:val="8"/>
        <w:rFonts w:ascii="宋体" w:hAnsi="宋体"/>
        <w:sz w:val="28"/>
        <w:szCs w:val="28"/>
      </w:rPr>
      <w:fldChar w:fldCharType="end"/>
    </w:r>
  </w:p>
  <w:p w14:paraId="75548D7A">
    <w:pPr>
      <w:pStyle w:val="3"/>
      <w:ind w:right="360" w:firstLine="360"/>
      <w:jc w:val="center"/>
    </w:pPr>
  </w:p>
  <w:p w14:paraId="733776A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E8780F"/>
    <w:multiLevelType w:val="singleLevel"/>
    <w:tmpl w:val="E7E8780F"/>
    <w:lvl w:ilvl="0" w:tentative="0">
      <w:start w:val="1"/>
      <w:numFmt w:val="chineseCounting"/>
      <w:suff w:val="nothing"/>
      <w:lvlText w:val="（%1）"/>
      <w:lvlJc w:val="left"/>
      <w:pPr>
        <w:ind w:left="0" w:firstLine="420"/>
      </w:pPr>
      <w:rPr>
        <w:rFonts w:hint="eastAsia"/>
        <w:b/>
      </w:rPr>
    </w:lvl>
  </w:abstractNum>
  <w:abstractNum w:abstractNumId="1">
    <w:nsid w:val="196D1E66"/>
    <w:multiLevelType w:val="singleLevel"/>
    <w:tmpl w:val="196D1E66"/>
    <w:lvl w:ilvl="0" w:tentative="0">
      <w:start w:val="1"/>
      <w:numFmt w:val="chineseCounting"/>
      <w:suff w:val="nothing"/>
      <w:lvlText w:val="（%1）"/>
      <w:lvlJc w:val="left"/>
      <w:pPr>
        <w:ind w:left="0" w:firstLine="420"/>
      </w:pPr>
      <w:rPr>
        <w:rFonts w:hint="eastAsia"/>
      </w:rPr>
    </w:lvl>
  </w:abstractNum>
  <w:abstractNum w:abstractNumId="2">
    <w:nsid w:val="3A4DB9CE"/>
    <w:multiLevelType w:val="singleLevel"/>
    <w:tmpl w:val="3A4DB9CE"/>
    <w:lvl w:ilvl="0" w:tentative="0">
      <w:start w:val="1"/>
      <w:numFmt w:val="chineseCounting"/>
      <w:suff w:val="nothing"/>
      <w:lvlText w:val="（%1）"/>
      <w:lvlJc w:val="left"/>
      <w:pPr>
        <w:ind w:left="0" w:firstLine="420"/>
      </w:pPr>
      <w:rPr>
        <w:rFonts w:hint="eastAsia"/>
        <w:b/>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A8D"/>
    <w:rsid w:val="00015287"/>
    <w:rsid w:val="00072FB0"/>
    <w:rsid w:val="000757DF"/>
    <w:rsid w:val="000C1693"/>
    <w:rsid w:val="000C7F39"/>
    <w:rsid w:val="000D5ECC"/>
    <w:rsid w:val="00156F7B"/>
    <w:rsid w:val="00186083"/>
    <w:rsid w:val="001A4FCA"/>
    <w:rsid w:val="001E1A5E"/>
    <w:rsid w:val="001E702E"/>
    <w:rsid w:val="001F5AA4"/>
    <w:rsid w:val="00235966"/>
    <w:rsid w:val="002A7700"/>
    <w:rsid w:val="002E0FBC"/>
    <w:rsid w:val="00323B8D"/>
    <w:rsid w:val="0035757F"/>
    <w:rsid w:val="003577C2"/>
    <w:rsid w:val="00382649"/>
    <w:rsid w:val="00394B68"/>
    <w:rsid w:val="003A09A0"/>
    <w:rsid w:val="003B1900"/>
    <w:rsid w:val="003D5362"/>
    <w:rsid w:val="003F3BCB"/>
    <w:rsid w:val="00447BDD"/>
    <w:rsid w:val="004A3245"/>
    <w:rsid w:val="004B47F6"/>
    <w:rsid w:val="00510750"/>
    <w:rsid w:val="005530FC"/>
    <w:rsid w:val="00567EEA"/>
    <w:rsid w:val="0058344B"/>
    <w:rsid w:val="005A7B7C"/>
    <w:rsid w:val="005C793D"/>
    <w:rsid w:val="005D6FD8"/>
    <w:rsid w:val="006668F7"/>
    <w:rsid w:val="00670E00"/>
    <w:rsid w:val="006A08E5"/>
    <w:rsid w:val="006A0B18"/>
    <w:rsid w:val="006E2C6E"/>
    <w:rsid w:val="006F0724"/>
    <w:rsid w:val="007B1093"/>
    <w:rsid w:val="007C0C35"/>
    <w:rsid w:val="007C6A8D"/>
    <w:rsid w:val="007C77C0"/>
    <w:rsid w:val="007E03B1"/>
    <w:rsid w:val="007E16C0"/>
    <w:rsid w:val="007F11FC"/>
    <w:rsid w:val="0085384E"/>
    <w:rsid w:val="00866D4F"/>
    <w:rsid w:val="00886EBB"/>
    <w:rsid w:val="008C01DD"/>
    <w:rsid w:val="008C5E9F"/>
    <w:rsid w:val="008D3C34"/>
    <w:rsid w:val="00907B9F"/>
    <w:rsid w:val="009254A3"/>
    <w:rsid w:val="009374E9"/>
    <w:rsid w:val="0094704A"/>
    <w:rsid w:val="009803FA"/>
    <w:rsid w:val="009B6BB4"/>
    <w:rsid w:val="00A327AA"/>
    <w:rsid w:val="00AA5338"/>
    <w:rsid w:val="00AC140F"/>
    <w:rsid w:val="00AD4C3B"/>
    <w:rsid w:val="00AD7537"/>
    <w:rsid w:val="00AE1C2F"/>
    <w:rsid w:val="00AF093E"/>
    <w:rsid w:val="00B012E2"/>
    <w:rsid w:val="00B16374"/>
    <w:rsid w:val="00B9050E"/>
    <w:rsid w:val="00BB7A05"/>
    <w:rsid w:val="00BD192D"/>
    <w:rsid w:val="00C2157C"/>
    <w:rsid w:val="00C409C6"/>
    <w:rsid w:val="00C702B8"/>
    <w:rsid w:val="00CB6C81"/>
    <w:rsid w:val="00CB7FE9"/>
    <w:rsid w:val="00CC0E1B"/>
    <w:rsid w:val="00CC7C71"/>
    <w:rsid w:val="00CD69A4"/>
    <w:rsid w:val="00CE0B57"/>
    <w:rsid w:val="00D50E3A"/>
    <w:rsid w:val="00D86FE6"/>
    <w:rsid w:val="00DC002F"/>
    <w:rsid w:val="00DD1293"/>
    <w:rsid w:val="00E61598"/>
    <w:rsid w:val="00E975EF"/>
    <w:rsid w:val="00ED590D"/>
    <w:rsid w:val="00F05CC5"/>
    <w:rsid w:val="00F85BCF"/>
    <w:rsid w:val="00FA665A"/>
    <w:rsid w:val="025E172F"/>
    <w:rsid w:val="02F21820"/>
    <w:rsid w:val="04CC0E6B"/>
    <w:rsid w:val="05220881"/>
    <w:rsid w:val="052768CC"/>
    <w:rsid w:val="0532348F"/>
    <w:rsid w:val="060D5A74"/>
    <w:rsid w:val="07C46D14"/>
    <w:rsid w:val="0B5A0540"/>
    <w:rsid w:val="0CBF50D2"/>
    <w:rsid w:val="0D361EA3"/>
    <w:rsid w:val="0DAD1D0D"/>
    <w:rsid w:val="0DDA773D"/>
    <w:rsid w:val="0E5431E3"/>
    <w:rsid w:val="0EC75ACD"/>
    <w:rsid w:val="0F074DED"/>
    <w:rsid w:val="0F17283D"/>
    <w:rsid w:val="0F660635"/>
    <w:rsid w:val="0F9319AA"/>
    <w:rsid w:val="10A10F00"/>
    <w:rsid w:val="10BF2EFE"/>
    <w:rsid w:val="10D06315"/>
    <w:rsid w:val="13264592"/>
    <w:rsid w:val="134F603E"/>
    <w:rsid w:val="151C2F00"/>
    <w:rsid w:val="156902B8"/>
    <w:rsid w:val="174025B9"/>
    <w:rsid w:val="17FC7E15"/>
    <w:rsid w:val="1BE23544"/>
    <w:rsid w:val="1CAE43E0"/>
    <w:rsid w:val="1F4C0466"/>
    <w:rsid w:val="2303614B"/>
    <w:rsid w:val="23D97263"/>
    <w:rsid w:val="241203DA"/>
    <w:rsid w:val="241D0A0A"/>
    <w:rsid w:val="25423C79"/>
    <w:rsid w:val="26684FF7"/>
    <w:rsid w:val="26695CB7"/>
    <w:rsid w:val="2755547F"/>
    <w:rsid w:val="27903544"/>
    <w:rsid w:val="29C56527"/>
    <w:rsid w:val="2B5B2A50"/>
    <w:rsid w:val="2BD82261"/>
    <w:rsid w:val="2C797FDD"/>
    <w:rsid w:val="2F332211"/>
    <w:rsid w:val="2F982704"/>
    <w:rsid w:val="301B5B49"/>
    <w:rsid w:val="31AE30A6"/>
    <w:rsid w:val="32A32ADD"/>
    <w:rsid w:val="334A7F65"/>
    <w:rsid w:val="354303BB"/>
    <w:rsid w:val="35B34949"/>
    <w:rsid w:val="372572A9"/>
    <w:rsid w:val="37C42B71"/>
    <w:rsid w:val="390B70FC"/>
    <w:rsid w:val="39CB1D53"/>
    <w:rsid w:val="3D270F5B"/>
    <w:rsid w:val="3E4D44B4"/>
    <w:rsid w:val="3EAE6D81"/>
    <w:rsid w:val="41E9119D"/>
    <w:rsid w:val="42227D5A"/>
    <w:rsid w:val="42B10B0D"/>
    <w:rsid w:val="44CE33C8"/>
    <w:rsid w:val="44DF6ED1"/>
    <w:rsid w:val="468723DA"/>
    <w:rsid w:val="4743438E"/>
    <w:rsid w:val="483D3166"/>
    <w:rsid w:val="48606F93"/>
    <w:rsid w:val="486E24F0"/>
    <w:rsid w:val="48BE58D6"/>
    <w:rsid w:val="4B4A4A52"/>
    <w:rsid w:val="4CD27CC6"/>
    <w:rsid w:val="4DF933A6"/>
    <w:rsid w:val="4E2A20F7"/>
    <w:rsid w:val="4E9C316B"/>
    <w:rsid w:val="5062786A"/>
    <w:rsid w:val="50716F36"/>
    <w:rsid w:val="50C6356D"/>
    <w:rsid w:val="50FC598F"/>
    <w:rsid w:val="523C5DD3"/>
    <w:rsid w:val="5294553A"/>
    <w:rsid w:val="52D8143C"/>
    <w:rsid w:val="53F60B27"/>
    <w:rsid w:val="541A5BD9"/>
    <w:rsid w:val="54B33A99"/>
    <w:rsid w:val="557A16D3"/>
    <w:rsid w:val="55D47102"/>
    <w:rsid w:val="589864ED"/>
    <w:rsid w:val="59397719"/>
    <w:rsid w:val="595075AA"/>
    <w:rsid w:val="5A3367C7"/>
    <w:rsid w:val="5E64549F"/>
    <w:rsid w:val="5F164843"/>
    <w:rsid w:val="62645E9C"/>
    <w:rsid w:val="628E470C"/>
    <w:rsid w:val="63B5590F"/>
    <w:rsid w:val="64F84CFF"/>
    <w:rsid w:val="66420C45"/>
    <w:rsid w:val="679B7EB7"/>
    <w:rsid w:val="6CB06E24"/>
    <w:rsid w:val="6EC47C55"/>
    <w:rsid w:val="6EC86772"/>
    <w:rsid w:val="700A751F"/>
    <w:rsid w:val="712D2BAE"/>
    <w:rsid w:val="72BE6815"/>
    <w:rsid w:val="7419518A"/>
    <w:rsid w:val="748526D6"/>
    <w:rsid w:val="749776B4"/>
    <w:rsid w:val="757658F5"/>
    <w:rsid w:val="75FB436C"/>
    <w:rsid w:val="795C2C6D"/>
    <w:rsid w:val="7A4C06A2"/>
    <w:rsid w:val="7AE709C5"/>
    <w:rsid w:val="7B2F4E59"/>
    <w:rsid w:val="7B4E1AAE"/>
    <w:rsid w:val="7C0B7439"/>
    <w:rsid w:val="7CE37E8D"/>
    <w:rsid w:val="7D0832B3"/>
    <w:rsid w:val="7D406316"/>
    <w:rsid w:val="7EC0622A"/>
    <w:rsid w:val="7F2F3170"/>
    <w:rsid w:val="7FC55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8">
    <w:name w:val="page number"/>
    <w:basedOn w:val="7"/>
    <w:qFormat/>
    <w:uiPriority w:val="0"/>
  </w:style>
  <w:style w:type="character" w:customStyle="1" w:styleId="9">
    <w:name w:val="批注框文本 字符"/>
    <w:basedOn w:val="7"/>
    <w:link w:val="2"/>
    <w:semiHidden/>
    <w:qFormat/>
    <w:uiPriority w:val="99"/>
    <w:rPr>
      <w:rFonts w:ascii="Times New Roman" w:hAnsi="Times New Roman" w:eastAsia="宋体" w:cs="Times New Roman"/>
      <w:sz w:val="18"/>
      <w:szCs w:val="18"/>
    </w:rPr>
  </w:style>
  <w:style w:type="character" w:customStyle="1" w:styleId="10">
    <w:name w:val="页眉 字符"/>
    <w:basedOn w:val="7"/>
    <w:link w:val="4"/>
    <w:semiHidden/>
    <w:qFormat/>
    <w:uiPriority w:val="99"/>
    <w:rPr>
      <w:rFonts w:ascii="Times New Roman" w:hAnsi="Times New Roman" w:eastAsia="宋体" w:cs="Times New Roman"/>
      <w:sz w:val="18"/>
      <w:szCs w:val="18"/>
    </w:rPr>
  </w:style>
  <w:style w:type="character" w:customStyle="1" w:styleId="11">
    <w:name w:val="页脚 字符"/>
    <w:basedOn w:val="7"/>
    <w:link w:val="3"/>
    <w:semiHidden/>
    <w:qFormat/>
    <w:uiPriority w:val="99"/>
    <w:rPr>
      <w:rFonts w:ascii="Times New Roman" w:hAnsi="Times New Roman" w:eastAsia="宋体" w:cs="Times New Roman"/>
      <w:sz w:val="18"/>
      <w:szCs w:val="18"/>
    </w:rPr>
  </w:style>
  <w:style w:type="character" w:customStyle="1" w:styleId="12">
    <w:name w:val="font41"/>
    <w:basedOn w:val="7"/>
    <w:qFormat/>
    <w:uiPriority w:val="0"/>
    <w:rPr>
      <w:rFonts w:hint="eastAsia" w:ascii="宋体" w:hAnsi="宋体" w:eastAsia="宋体" w:cs="宋体"/>
      <w:b/>
      <w:color w:val="FF0000"/>
      <w:sz w:val="22"/>
      <w:szCs w:val="22"/>
      <w:u w:val="none"/>
    </w:rPr>
  </w:style>
  <w:style w:type="character" w:customStyle="1" w:styleId="13">
    <w:name w:val="font61"/>
    <w:basedOn w:val="7"/>
    <w:qFormat/>
    <w:uiPriority w:val="0"/>
    <w:rPr>
      <w:rFonts w:hint="eastAsia" w:ascii="宋体" w:hAnsi="宋体" w:eastAsia="宋体" w:cs="宋体"/>
      <w:b/>
      <w:color w:val="000000"/>
      <w:sz w:val="22"/>
      <w:szCs w:val="22"/>
      <w:u w:val="none"/>
    </w:rPr>
  </w:style>
  <w:style w:type="character" w:customStyle="1" w:styleId="14">
    <w:name w:val="font21"/>
    <w:basedOn w:val="7"/>
    <w:qFormat/>
    <w:uiPriority w:val="0"/>
    <w:rPr>
      <w:rFonts w:hint="eastAsia" w:ascii="宋体" w:hAnsi="宋体" w:eastAsia="宋体" w:cs="宋体"/>
      <w:b/>
      <w:color w:val="000000"/>
      <w:sz w:val="22"/>
      <w:szCs w:val="22"/>
      <w:u w:val="none"/>
    </w:rPr>
  </w:style>
  <w:style w:type="character" w:customStyle="1" w:styleId="15">
    <w:name w:val="font31"/>
    <w:basedOn w:val="7"/>
    <w:qFormat/>
    <w:uiPriority w:val="0"/>
    <w:rPr>
      <w:rFonts w:hint="eastAsia" w:ascii="宋体" w:hAnsi="宋体" w:eastAsia="宋体" w:cs="宋体"/>
      <w:b/>
      <w:color w:val="000000"/>
      <w:sz w:val="22"/>
      <w:szCs w:val="22"/>
      <w:u w:val="none"/>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9817</Words>
  <Characters>10334</Characters>
  <Lines>43</Lines>
  <Paragraphs>12</Paragraphs>
  <TotalTime>36</TotalTime>
  <ScaleCrop>false</ScaleCrop>
  <LinksUpToDate>false</LinksUpToDate>
  <CharactersWithSpaces>10382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2021-12-30T06:26:00Z</dcterms:created>
  <dc:creator>桂鑫</dc:creator>
  <cp:lastModifiedBy>楠木青城°</cp:lastModifiedBy>
  <dcterms:modified xsi:type="dcterms:W3CDTF">2025-01-09T04:03:18Z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1796F388D52B4F8FADD4DB175E9BA7E9</vt:lpwstr>
  </property>
  <property fmtid="{D5CDD505-2E9C-101B-9397-08002B2CF9AE}" pid="4" name="KSOTemplateDocerSaveRecord">
    <vt:lpwstr>eyJoZGlkIjoiZGU3MDhlNjkyMjlhNmY2ZTk5YTgyYzUyMzE0NTIwYTUiLCJ1c2VySWQiOiIzMjgxODA4NjEifQ==</vt:lpwstr>
  </property>
</Properties>
</file>